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9044F1" w:rsidRDefault="00096865" w:rsidP="00B46D58">
      <w:pPr>
        <w:pStyle w:val="aa"/>
        <w:widowControl w:val="0"/>
        <w:spacing w:after="160"/>
        <w:ind w:right="-7" w:firstLine="567"/>
        <w:jc w:val="right"/>
        <w:rPr>
          <w:rFonts w:ascii="GHEA Grapalat" w:hAnsi="GHEA Grapalat" w:cs="Sylfaen"/>
          <w:i/>
          <w:u w:val="single"/>
        </w:rPr>
      </w:pPr>
      <w:r w:rsidRPr="009044F1">
        <w:rPr>
          <w:rFonts w:ascii="GHEA Grapalat" w:hAnsi="GHEA Grapalat"/>
          <w:i/>
          <w:u w:val="single"/>
        </w:rPr>
        <w:t>Типовая форма</w:t>
      </w: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A7128"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sidR="00F83B2C">
        <w:rPr>
          <w:rFonts w:ascii="GHEA Grapalat" w:hAnsi="GHEA Grapalat"/>
          <w:i w:val="0"/>
          <w:sz w:val="24"/>
          <w:szCs w:val="24"/>
        </w:rPr>
        <w:t xml:space="preserve">ЗАПРОС </w:t>
      </w:r>
      <w:r w:rsidRPr="009044F1">
        <w:rPr>
          <w:rFonts w:ascii="GHEA Grapalat" w:hAnsi="GHEA Grapalat"/>
          <w:i w:val="0"/>
          <w:sz w:val="24"/>
          <w:szCs w:val="24"/>
        </w:rPr>
        <w:t xml:space="preserve"> КОНКУРСЕ</w:t>
      </w:r>
      <w:r w:rsidR="00BA7128">
        <w:rPr>
          <w:rStyle w:val="af6"/>
          <w:rFonts w:ascii="GHEA Grapalat" w:hAnsi="GHEA Grapalat"/>
          <w:i w:val="0"/>
          <w:sz w:val="24"/>
          <w:szCs w:val="24"/>
        </w:rPr>
        <w:footnoteReference w:customMarkFollows="1" w:id="1"/>
        <w:t>*</w:t>
      </w:r>
    </w:p>
    <w:p w:rsidR="0091042F"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4231F6">
        <w:rPr>
          <w:rFonts w:ascii="GHEA Grapalat" w:hAnsi="GHEA Grapalat"/>
          <w:i w:val="0"/>
          <w:sz w:val="24"/>
          <w:szCs w:val="24"/>
        </w:rPr>
        <w:t>30</w:t>
      </w:r>
      <w:r w:rsidRPr="009044F1">
        <w:rPr>
          <w:rFonts w:ascii="GHEA Grapalat" w:hAnsi="GHEA Grapalat"/>
          <w:i w:val="0"/>
          <w:sz w:val="24"/>
          <w:szCs w:val="24"/>
        </w:rPr>
        <w:t>" "</w:t>
      </w:r>
      <w:r w:rsidR="00A6174E" w:rsidRPr="00F83B2C">
        <w:rPr>
          <w:rFonts w:ascii="GHEA Grapalat" w:hAnsi="GHEA Grapalat"/>
          <w:i w:val="0"/>
          <w:sz w:val="24"/>
          <w:szCs w:val="24"/>
        </w:rPr>
        <w:t>июль</w:t>
      </w:r>
      <w:r w:rsidR="00A6174E" w:rsidRPr="009044F1">
        <w:rPr>
          <w:rFonts w:ascii="GHEA Grapalat" w:hAnsi="GHEA Grapalat"/>
          <w:i w:val="0"/>
          <w:sz w:val="24"/>
          <w:szCs w:val="24"/>
        </w:rPr>
        <w:t xml:space="preserve"> </w:t>
      </w:r>
      <w:r w:rsidRPr="009044F1">
        <w:rPr>
          <w:rFonts w:ascii="GHEA Grapalat" w:hAnsi="GHEA Grapalat"/>
          <w:i w:val="0"/>
          <w:sz w:val="24"/>
          <w:szCs w:val="24"/>
        </w:rPr>
        <w:t>" 20</w:t>
      </w:r>
      <w:r w:rsidR="0038629C" w:rsidRPr="0038629C">
        <w:rPr>
          <w:rFonts w:ascii="GHEA Grapalat" w:hAnsi="GHEA Grapalat"/>
          <w:i w:val="0"/>
          <w:sz w:val="24"/>
          <w:szCs w:val="24"/>
        </w:rPr>
        <w:t>20</w:t>
      </w:r>
      <w:r w:rsidR="00AA7117">
        <w:rPr>
          <w:rFonts w:ascii="GHEA Grapalat" w:hAnsi="GHEA Grapalat"/>
          <w:i w:val="0"/>
          <w:sz w:val="24"/>
          <w:szCs w:val="24"/>
        </w:rPr>
        <w:t xml:space="preserve"> </w:t>
      </w:r>
      <w:r w:rsidRPr="009044F1">
        <w:rPr>
          <w:rFonts w:ascii="GHEA Grapalat" w:hAnsi="GHEA Grapalat"/>
          <w:i w:val="0"/>
          <w:sz w:val="24"/>
          <w:szCs w:val="24"/>
        </w:rPr>
        <w:t xml:space="preserve">года "номер решения" </w:t>
      </w:r>
    </w:p>
    <w:p w:rsidR="0091042F" w:rsidRPr="009044F1" w:rsidRDefault="0006703E" w:rsidP="00B46D58">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38629C">
        <w:rPr>
          <w:rFonts w:ascii="GHEA Grapalat" w:hAnsi="GHEA Grapalat"/>
          <w:i w:val="0"/>
          <w:sz w:val="24"/>
          <w:szCs w:val="24"/>
        </w:rPr>
        <w:t>KMQH-GHAShDzB-</w:t>
      </w:r>
      <w:bookmarkStart w:id="0" w:name="_GoBack"/>
      <w:r w:rsidR="004231F6">
        <w:rPr>
          <w:rFonts w:ascii="GHEA Grapalat" w:hAnsi="GHEA Grapalat"/>
          <w:i w:val="0"/>
          <w:sz w:val="24"/>
          <w:szCs w:val="24"/>
        </w:rPr>
        <w:t>20/05</w:t>
      </w:r>
      <w:bookmarkEnd w:id="0"/>
      <w:r w:rsidR="004231F6">
        <w:rPr>
          <w:rFonts w:ascii="GHEA Grapalat" w:hAnsi="GHEA Grapalat"/>
          <w:i w:val="0"/>
          <w:sz w:val="24"/>
          <w:szCs w:val="24"/>
        </w:rPr>
        <w:t>-1</w:t>
      </w:r>
    </w:p>
    <w:p w:rsidR="00642EFE" w:rsidRPr="00E13BA4" w:rsidRDefault="00F83B2C" w:rsidP="00F83B2C">
      <w:pPr>
        <w:pStyle w:val="a3"/>
        <w:widowControl w:val="0"/>
        <w:spacing w:after="160" w:line="240" w:lineRule="auto"/>
        <w:ind w:firstLine="567"/>
        <w:rPr>
          <w:rFonts w:ascii="GHEA Grapalat" w:hAnsi="GHEA Grapalat"/>
          <w:i w:val="0"/>
          <w:sz w:val="24"/>
          <w:szCs w:val="24"/>
          <w:lang w:val="hy-AM"/>
        </w:rPr>
      </w:pPr>
      <w:r w:rsidRPr="009F113A">
        <w:rPr>
          <w:rFonts w:ascii="GHEA Grapalat" w:hAnsi="GHEA Grapalat"/>
          <w:i w:val="0"/>
          <w:sz w:val="24"/>
          <w:szCs w:val="24"/>
          <w:lang w:val="af-ZA"/>
        </w:rPr>
        <w:t xml:space="preserve">Заказчик – </w:t>
      </w:r>
      <w:r w:rsidRPr="009F113A">
        <w:rPr>
          <w:rFonts w:ascii="GHEA Grapalat" w:hAnsi="GHEA Grapalat"/>
          <w:i w:val="0"/>
          <w:sz w:val="24"/>
          <w:szCs w:val="24"/>
          <w:u w:val="single"/>
          <w:lang w:val="af-ZA"/>
        </w:rPr>
        <w:t>Касахский общинный муниципалитет</w:t>
      </w:r>
      <w:r w:rsidRPr="009F113A">
        <w:rPr>
          <w:rFonts w:ascii="GHEA Grapalat" w:hAnsi="GHEA Grapalat"/>
          <w:i w:val="0"/>
          <w:sz w:val="24"/>
          <w:szCs w:val="24"/>
          <w:lang w:val="af-ZA"/>
        </w:rPr>
        <w:t xml:space="preserve">, который находится по адресу: </w:t>
      </w:r>
      <w:r w:rsidRPr="009F113A">
        <w:rPr>
          <w:rFonts w:ascii="GHEA Grapalat" w:hAnsi="GHEA Grapalat"/>
          <w:i w:val="0"/>
          <w:sz w:val="24"/>
          <w:szCs w:val="24"/>
          <w:u w:val="single"/>
          <w:lang w:val="af-ZA"/>
        </w:rPr>
        <w:t>РА, Котайкская область,</w:t>
      </w:r>
      <w:r>
        <w:rPr>
          <w:rFonts w:ascii="GHEA Grapalat" w:hAnsi="GHEA Grapalat"/>
          <w:i w:val="0"/>
          <w:sz w:val="24"/>
          <w:szCs w:val="24"/>
        </w:rPr>
        <w:t xml:space="preserve"> </w:t>
      </w:r>
      <w:r w:rsidRPr="009F113A">
        <w:rPr>
          <w:rFonts w:ascii="GHEA Grapalat" w:hAnsi="GHEA Grapalat"/>
          <w:i w:val="0"/>
          <w:sz w:val="24"/>
          <w:szCs w:val="24"/>
          <w:u w:val="single"/>
          <w:lang w:val="af-ZA"/>
        </w:rPr>
        <w:t>община Касах, площ. С. Залаляна 1</w:t>
      </w:r>
      <w:r>
        <w:rPr>
          <w:rFonts w:ascii="GHEA Grapalat" w:hAnsi="GHEA Grapalat"/>
          <w:i w:val="0"/>
          <w:sz w:val="24"/>
          <w:szCs w:val="24"/>
          <w:u w:val="single"/>
        </w:rPr>
        <w:t xml:space="preserve"> </w:t>
      </w:r>
      <w:r w:rsidR="00642EFE" w:rsidRPr="007B0562">
        <w:rPr>
          <w:rFonts w:ascii="GHEA Grapalat" w:hAnsi="GHEA Grapalat"/>
          <w:i w:val="0"/>
          <w:sz w:val="24"/>
          <w:szCs w:val="24"/>
        </w:rPr>
        <w:t xml:space="preserve">объявляет </w:t>
      </w:r>
      <w:r w:rsidR="00EB0498">
        <w:rPr>
          <w:rFonts w:ascii="GHEA Grapalat" w:hAnsi="GHEA Grapalat"/>
          <w:i w:val="0"/>
          <w:sz w:val="24"/>
          <w:szCs w:val="24"/>
        </w:rPr>
        <w:t>запрос котировок</w:t>
      </w:r>
      <w:r w:rsidR="00642EFE" w:rsidRPr="008030B6">
        <w:rPr>
          <w:rFonts w:ascii="GHEA Grapalat" w:hAnsi="GHEA Grapalat"/>
          <w:i w:val="0"/>
          <w:sz w:val="24"/>
          <w:szCs w:val="24"/>
        </w:rPr>
        <w:t>,</w:t>
      </w:r>
      <w:r w:rsidR="00642EFE" w:rsidRPr="009044F1">
        <w:rPr>
          <w:rFonts w:ascii="GHEA Grapalat" w:hAnsi="GHEA Grapalat"/>
          <w:i w:val="0"/>
          <w:sz w:val="24"/>
          <w:szCs w:val="24"/>
        </w:rPr>
        <w:t xml:space="preserve"> который проводится одним этапом</w:t>
      </w:r>
      <w:r w:rsidR="00E13BA4">
        <w:rPr>
          <w:rFonts w:ascii="GHEA Grapalat" w:hAnsi="GHEA Grapalat"/>
          <w:i w:val="0"/>
          <w:sz w:val="24"/>
          <w:szCs w:val="24"/>
          <w:lang w:val="hy-AM"/>
        </w:rPr>
        <w:t>.</w:t>
      </w:r>
    </w:p>
    <w:p w:rsidR="00341A74" w:rsidRPr="0038629C" w:rsidRDefault="00A20B69" w:rsidP="0038629C">
      <w:pPr>
        <w:pStyle w:val="a3"/>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r w:rsidR="0038629C" w:rsidRPr="0038629C">
        <w:rPr>
          <w:rFonts w:ascii="GHEA Grapalat" w:hAnsi="GHEA Grapalat"/>
          <w:i w:val="0"/>
          <w:sz w:val="24"/>
          <w:szCs w:val="24"/>
        </w:rPr>
        <w:t xml:space="preserve">Работы по ремонту асфальтобетонного покрытия на улицах </w:t>
      </w:r>
      <w:proofErr w:type="spellStart"/>
      <w:r w:rsidR="0038629C" w:rsidRPr="0038629C">
        <w:rPr>
          <w:rFonts w:ascii="GHEA Grapalat" w:hAnsi="GHEA Grapalat"/>
          <w:i w:val="0"/>
          <w:sz w:val="24"/>
          <w:szCs w:val="24"/>
        </w:rPr>
        <w:t>Касахской</w:t>
      </w:r>
      <w:proofErr w:type="spellEnd"/>
      <w:r w:rsidR="0038629C" w:rsidRPr="0038629C">
        <w:rPr>
          <w:rFonts w:ascii="GHEA Grapalat" w:hAnsi="GHEA Grapalat"/>
          <w:i w:val="0"/>
          <w:sz w:val="24"/>
          <w:szCs w:val="24"/>
        </w:rPr>
        <w:t xml:space="preserve"> общины </w:t>
      </w:r>
      <w:r w:rsidR="00782D60">
        <w:rPr>
          <w:rFonts w:ascii="GHEA Grapalat" w:hAnsi="GHEA Grapalat"/>
          <w:i w:val="0"/>
          <w:sz w:val="24"/>
          <w:szCs w:val="24"/>
        </w:rPr>
        <w:t>(далее — договор).</w:t>
      </w:r>
    </w:p>
    <w:p w:rsidR="00357D48" w:rsidRPr="009044F1" w:rsidRDefault="00A20B69"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357D48" w:rsidRPr="003F762C" w:rsidRDefault="00052084" w:rsidP="00B46D58">
      <w:pPr>
        <w:pStyle w:val="a3"/>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w:t>
      </w:r>
      <w:proofErr w:type="gramStart"/>
      <w:r w:rsidR="00677658" w:rsidRPr="000811C1">
        <w:rPr>
          <w:rFonts w:ascii="GHEA Grapalat" w:hAnsi="GHEA Grapalat"/>
          <w:i w:val="0"/>
          <w:sz w:val="24"/>
          <w:szCs w:val="24"/>
        </w:rPr>
        <w:t xml:space="preserve">в </w:t>
      </w:r>
      <w:r w:rsidRPr="000811C1">
        <w:rPr>
          <w:rFonts w:ascii="GHEA Grapalat" w:hAnsi="GHEA Grapalat"/>
          <w:i w:val="0"/>
          <w:sz w:val="24"/>
          <w:szCs w:val="24"/>
        </w:rPr>
        <w:t xml:space="preserve"> данной</w:t>
      </w:r>
      <w:proofErr w:type="gramEnd"/>
      <w:r w:rsidRPr="000811C1">
        <w:rPr>
          <w:rFonts w:ascii="GHEA Grapalat" w:hAnsi="GHEA Grapalat"/>
          <w:i w:val="0"/>
          <w:sz w:val="24"/>
          <w:szCs w:val="24"/>
        </w:rPr>
        <w:t xml:space="preserve">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0E2427" w:rsidRPr="009044F1" w:rsidRDefault="000E242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В отношении </w:t>
      </w:r>
      <w:r w:rsidR="00830445" w:rsidRPr="009044F1">
        <w:rPr>
          <w:rFonts w:ascii="GHEA Grapalat" w:hAnsi="GHEA Grapalat"/>
          <w:i w:val="0"/>
          <w:sz w:val="24"/>
          <w:szCs w:val="24"/>
        </w:rPr>
        <w:t>настояще</w:t>
      </w:r>
      <w:r w:rsidR="00830445">
        <w:rPr>
          <w:rFonts w:ascii="GHEA Grapalat" w:hAnsi="GHEA Grapalat"/>
          <w:i w:val="0"/>
          <w:sz w:val="24"/>
          <w:szCs w:val="24"/>
        </w:rPr>
        <w:t>й</w:t>
      </w:r>
      <w:r w:rsidR="00830445" w:rsidRPr="009044F1">
        <w:rPr>
          <w:rFonts w:ascii="GHEA Grapalat" w:hAnsi="GHEA Grapalat"/>
          <w:i w:val="0"/>
          <w:sz w:val="24"/>
          <w:szCs w:val="24"/>
        </w:rPr>
        <w:t xml:space="preserve"> </w:t>
      </w:r>
      <w:r w:rsidR="00830445">
        <w:rPr>
          <w:rFonts w:ascii="GHEA Grapalat" w:hAnsi="GHEA Grapalat"/>
          <w:i w:val="0"/>
          <w:sz w:val="24"/>
          <w:szCs w:val="24"/>
        </w:rPr>
        <w:t>процедуры</w:t>
      </w:r>
      <w:r w:rsidR="00830445" w:rsidRPr="009044F1">
        <w:rPr>
          <w:rFonts w:ascii="GHEA Grapalat" w:hAnsi="GHEA Grapalat"/>
          <w:i w:val="0"/>
          <w:sz w:val="24"/>
          <w:szCs w:val="24"/>
        </w:rPr>
        <w:t xml:space="preserve"> </w:t>
      </w:r>
      <w:r w:rsidRPr="009044F1">
        <w:rPr>
          <w:rFonts w:ascii="GHEA Grapalat" w:hAnsi="GHEA Grapalat"/>
          <w:i w:val="0"/>
          <w:sz w:val="24"/>
          <w:szCs w:val="24"/>
        </w:rPr>
        <w:t>применяются положения Соглашения Всемирной торговой организации по правительственным закупкам.</w:t>
      </w:r>
      <w:r w:rsidRPr="009044F1">
        <w:rPr>
          <w:rStyle w:val="af6"/>
          <w:rFonts w:ascii="GHEA Grapalat" w:hAnsi="GHEA Grapalat"/>
          <w:i w:val="0"/>
          <w:sz w:val="24"/>
          <w:szCs w:val="24"/>
        </w:rPr>
        <w:footnoteReference w:id="2"/>
      </w:r>
    </w:p>
    <w:p w:rsidR="00F83B2C" w:rsidRDefault="00677658"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заказчику до </w:t>
      </w:r>
      <w:r w:rsidR="00F83B2C">
        <w:rPr>
          <w:rFonts w:ascii="GHEA Grapalat" w:hAnsi="GHEA Grapalat"/>
          <w:i w:val="0"/>
          <w:sz w:val="24"/>
          <w:szCs w:val="24"/>
        </w:rPr>
        <w:t>12:00</w:t>
      </w:r>
      <w:r w:rsidRPr="009044F1">
        <w:rPr>
          <w:rFonts w:ascii="GHEA Grapalat" w:hAnsi="GHEA Grapalat"/>
          <w:i w:val="0"/>
          <w:sz w:val="24"/>
          <w:szCs w:val="24"/>
        </w:rPr>
        <w:t xml:space="preserve"> часов</w:t>
      </w:r>
      <w:r w:rsidR="00971F4A" w:rsidRPr="00971F4A">
        <w:rPr>
          <w:rFonts w:ascii="GHEA Grapalat" w:hAnsi="GHEA Grapalat"/>
          <w:i w:val="0"/>
          <w:sz w:val="24"/>
          <w:szCs w:val="24"/>
        </w:rPr>
        <w:t xml:space="preserve"> </w:t>
      </w:r>
      <w:r w:rsidR="00F83B2C">
        <w:rPr>
          <w:rFonts w:ascii="GHEA Grapalat" w:hAnsi="GHEA Grapalat"/>
          <w:i w:val="0"/>
          <w:sz w:val="24"/>
          <w:szCs w:val="24"/>
        </w:rPr>
        <w:t>7</w:t>
      </w:r>
      <w:r w:rsidRPr="009044F1">
        <w:rPr>
          <w:rFonts w:ascii="GHEA Grapalat" w:hAnsi="GHEA Grapalat"/>
          <w:i w:val="0"/>
          <w:sz w:val="24"/>
          <w:szCs w:val="24"/>
        </w:rPr>
        <w:t xml:space="preserve">-го дня со дня опубликования настоящего объявления. При этом для получения приглашения в бумажной форме заказчику </w:t>
      </w:r>
      <w:r w:rsidRPr="009044F1">
        <w:rPr>
          <w:rFonts w:ascii="GHEA Grapalat" w:hAnsi="GHEA Grapalat"/>
          <w:i w:val="0"/>
          <w:sz w:val="24"/>
          <w:szCs w:val="24"/>
        </w:rPr>
        <w:lastRenderedPageBreak/>
        <w:t>должно быть представлено письменное заявление. Заказчик</w:t>
      </w:r>
      <w:r w:rsidR="001B32D9">
        <w:rPr>
          <w:lang w:val="en-US"/>
        </w:rPr>
        <w:t> </w:t>
      </w:r>
      <w:r w:rsidRPr="009044F1">
        <w:rPr>
          <w:rFonts w:ascii="GHEA Grapalat" w:hAnsi="GHEA Grapalat"/>
          <w:i w:val="0"/>
          <w:sz w:val="24"/>
          <w:szCs w:val="24"/>
        </w:rPr>
        <w:t xml:space="preserve">обеспечивает бесплатное предоставление приглашения в бумажной </w:t>
      </w:r>
      <w:proofErr w:type="gramStart"/>
      <w:r w:rsidRPr="009044F1">
        <w:rPr>
          <w:rFonts w:ascii="GHEA Grapalat" w:hAnsi="GHEA Grapalat"/>
          <w:i w:val="0"/>
          <w:sz w:val="24"/>
          <w:szCs w:val="24"/>
        </w:rPr>
        <w:t>форме  в</w:t>
      </w:r>
      <w:proofErr w:type="gramEnd"/>
      <w:r w:rsidRPr="009044F1">
        <w:rPr>
          <w:rFonts w:ascii="GHEA Grapalat" w:hAnsi="GHEA Grapalat"/>
          <w:i w:val="0"/>
          <w:sz w:val="24"/>
          <w:szCs w:val="24"/>
        </w:rPr>
        <w:t xml:space="preserve"> первый рабочий день, следующий за получением такого требования</w:t>
      </w:r>
      <w:r w:rsidR="00F83B2C">
        <w:rPr>
          <w:rFonts w:ascii="GHEA Grapalat" w:hAnsi="GHEA Grapalat"/>
          <w:i w:val="0"/>
          <w:sz w:val="24"/>
          <w:szCs w:val="24"/>
        </w:rPr>
        <w:t>.</w:t>
      </w:r>
    </w:p>
    <w:p w:rsidR="0067579A" w:rsidRPr="00D5443D" w:rsidRDefault="00357D48" w:rsidP="00B46D58">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EF52E4" w:rsidRDefault="00EF52E4" w:rsidP="00F83B2C">
      <w:pPr>
        <w:pStyle w:val="a3"/>
        <w:widowControl w:val="0"/>
        <w:ind w:firstLine="567"/>
        <w:rPr>
          <w:rFonts w:ascii="GHEA Grapalat" w:hAnsi="GHEA Grapalat"/>
          <w:i w:val="0"/>
          <w:sz w:val="24"/>
          <w:szCs w:val="24"/>
          <w:lang w:val="hy-AM"/>
        </w:rPr>
      </w:pPr>
      <w:r w:rsidRPr="000F11E5">
        <w:rPr>
          <w:rFonts w:ascii="GHEA Grapalat" w:hAnsi="GHEA Grapalat"/>
          <w:i w:val="0"/>
          <w:sz w:val="24"/>
          <w:szCs w:val="24"/>
        </w:rPr>
        <w:t xml:space="preserve">Заявки на </w:t>
      </w:r>
      <w:r w:rsidR="00D50690">
        <w:rPr>
          <w:rFonts w:ascii="GHEA Grapalat" w:hAnsi="GHEA Grapalat"/>
          <w:i w:val="0"/>
          <w:sz w:val="24"/>
          <w:szCs w:val="24"/>
        </w:rPr>
        <w:t>настоящую процедуру</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00F83B2C" w:rsidRPr="009F113A">
        <w:rPr>
          <w:rFonts w:ascii="GHEA Grapalat" w:hAnsi="GHEA Grapalat"/>
          <w:i w:val="0"/>
          <w:sz w:val="24"/>
          <w:szCs w:val="24"/>
          <w:u w:val="single"/>
          <w:lang w:val="af-ZA"/>
        </w:rPr>
        <w:t xml:space="preserve">РА, Котайкская </w:t>
      </w:r>
      <w:proofErr w:type="gramStart"/>
      <w:r w:rsidR="00F83B2C" w:rsidRPr="009F113A">
        <w:rPr>
          <w:rFonts w:ascii="GHEA Grapalat" w:hAnsi="GHEA Grapalat"/>
          <w:i w:val="0"/>
          <w:sz w:val="24"/>
          <w:szCs w:val="24"/>
          <w:u w:val="single"/>
          <w:lang w:val="af-ZA"/>
        </w:rPr>
        <w:t>область,община</w:t>
      </w:r>
      <w:proofErr w:type="gramEnd"/>
      <w:r w:rsidR="00F83B2C" w:rsidRPr="009F113A">
        <w:rPr>
          <w:rFonts w:ascii="GHEA Grapalat" w:hAnsi="GHEA Grapalat"/>
          <w:i w:val="0"/>
          <w:sz w:val="24"/>
          <w:szCs w:val="24"/>
          <w:u w:val="single"/>
          <w:lang w:val="af-ZA"/>
        </w:rPr>
        <w:t xml:space="preserve"> Касах, площ. С. Залаляна 1</w:t>
      </w:r>
      <w:r w:rsidR="00F83B2C">
        <w:rPr>
          <w:rFonts w:ascii="GHEA Grapalat" w:hAnsi="GHEA Grapalat"/>
          <w:i w:val="0"/>
          <w:sz w:val="24"/>
          <w:szCs w:val="24"/>
          <w:u w:val="single"/>
        </w:rPr>
        <w:t xml:space="preserve"> </w:t>
      </w:r>
      <w:r w:rsidRPr="000F0CA8">
        <w:rPr>
          <w:rFonts w:ascii="GHEA Grapalat" w:hAnsi="GHEA Grapalat"/>
          <w:i w:val="0"/>
          <w:sz w:val="24"/>
          <w:szCs w:val="24"/>
        </w:rPr>
        <w:t xml:space="preserve">в документарной форме, до </w:t>
      </w:r>
      <w:r w:rsidR="00F83B2C">
        <w:rPr>
          <w:rFonts w:ascii="GHEA Grapalat" w:hAnsi="GHEA Grapalat"/>
          <w:i w:val="0"/>
          <w:sz w:val="24"/>
          <w:szCs w:val="24"/>
        </w:rPr>
        <w:t xml:space="preserve">12:00 </w:t>
      </w:r>
      <w:r w:rsidRPr="000F0CA8">
        <w:rPr>
          <w:rFonts w:ascii="GHEA Grapalat" w:hAnsi="GHEA Grapalat"/>
          <w:i w:val="0"/>
          <w:sz w:val="24"/>
          <w:szCs w:val="24"/>
        </w:rPr>
        <w:t xml:space="preserve">часов </w:t>
      </w:r>
      <w:r w:rsidR="00F83B2C">
        <w:rPr>
          <w:rFonts w:ascii="GHEA Grapalat" w:hAnsi="GHEA Grapalat"/>
          <w:i w:val="0"/>
          <w:sz w:val="24"/>
          <w:szCs w:val="24"/>
        </w:rPr>
        <w:t>7</w:t>
      </w:r>
      <w:r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EF52E4" w:rsidRPr="000F11E5" w:rsidRDefault="00EF52E4" w:rsidP="00F83B2C">
      <w:pPr>
        <w:pStyle w:val="a3"/>
        <w:widowControl w:val="0"/>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00F83B2C" w:rsidRPr="009F113A">
        <w:rPr>
          <w:rFonts w:ascii="GHEA Grapalat" w:hAnsi="GHEA Grapalat"/>
          <w:i w:val="0"/>
          <w:sz w:val="24"/>
          <w:szCs w:val="24"/>
          <w:lang w:val="af-ZA"/>
        </w:rPr>
        <w:t>РА, Котайкская область, община Касах, площ. С. Залаляна 1</w:t>
      </w:r>
      <w:r w:rsidRPr="000F0CA8">
        <w:rPr>
          <w:rFonts w:ascii="GHEA Grapalat" w:hAnsi="GHEA Grapalat"/>
          <w:i w:val="0"/>
          <w:sz w:val="24"/>
          <w:szCs w:val="24"/>
        </w:rPr>
        <w:t xml:space="preserve">, в </w:t>
      </w:r>
      <w:r w:rsidR="00F83B2C">
        <w:rPr>
          <w:rFonts w:ascii="GHEA Grapalat" w:hAnsi="GHEA Grapalat"/>
          <w:i w:val="0"/>
          <w:sz w:val="24"/>
          <w:szCs w:val="24"/>
        </w:rPr>
        <w:t xml:space="preserve">12:00 </w:t>
      </w:r>
      <w:r>
        <w:rPr>
          <w:rFonts w:ascii="GHEA Grapalat" w:hAnsi="GHEA Grapalat"/>
          <w:i w:val="0"/>
          <w:sz w:val="24"/>
          <w:szCs w:val="24"/>
        </w:rPr>
        <w:t>часов "</w:t>
      </w:r>
      <w:r w:rsidR="004231F6">
        <w:rPr>
          <w:rFonts w:ascii="GHEA Grapalat" w:hAnsi="GHEA Grapalat"/>
          <w:i w:val="0"/>
          <w:sz w:val="24"/>
          <w:szCs w:val="24"/>
        </w:rPr>
        <w:t>06</w:t>
      </w:r>
      <w:r>
        <w:rPr>
          <w:rFonts w:ascii="GHEA Grapalat" w:hAnsi="GHEA Grapalat"/>
          <w:i w:val="0"/>
          <w:sz w:val="24"/>
          <w:szCs w:val="24"/>
        </w:rPr>
        <w:t>" "</w:t>
      </w:r>
      <w:r w:rsidR="00F83B2C" w:rsidRPr="00F83B2C">
        <w:t xml:space="preserve"> </w:t>
      </w:r>
      <w:r w:rsidR="004231F6" w:rsidRPr="004231F6">
        <w:rPr>
          <w:rFonts w:ascii="GHEA Grapalat" w:hAnsi="GHEA Grapalat"/>
          <w:i w:val="0"/>
          <w:sz w:val="24"/>
          <w:szCs w:val="24"/>
        </w:rPr>
        <w:t>август</w:t>
      </w:r>
      <w:r w:rsidR="004231F6" w:rsidRPr="004231F6">
        <w:rPr>
          <w:rFonts w:ascii="GHEA Grapalat" w:hAnsi="GHEA Grapalat"/>
          <w:i w:val="0"/>
          <w:sz w:val="24"/>
          <w:szCs w:val="24"/>
        </w:rPr>
        <w:t>а</w:t>
      </w:r>
      <w:r>
        <w:rPr>
          <w:rFonts w:ascii="GHEA Grapalat" w:hAnsi="GHEA Grapalat"/>
          <w:i w:val="0"/>
          <w:sz w:val="24"/>
          <w:szCs w:val="24"/>
        </w:rPr>
        <w:t>" "</w:t>
      </w:r>
      <w:r w:rsidR="00F83B2C">
        <w:rPr>
          <w:rFonts w:ascii="GHEA Grapalat" w:hAnsi="GHEA Grapalat"/>
          <w:i w:val="0"/>
          <w:sz w:val="24"/>
          <w:szCs w:val="24"/>
          <w:lang w:val="hy-AM"/>
        </w:rPr>
        <w:t>2020</w:t>
      </w:r>
      <w:r>
        <w:rPr>
          <w:rFonts w:ascii="GHEA Grapalat" w:hAnsi="GHEA Grapalat"/>
          <w:i w:val="0"/>
          <w:sz w:val="24"/>
          <w:szCs w:val="24"/>
        </w:rPr>
        <w:t>".</w:t>
      </w:r>
    </w:p>
    <w:p w:rsidR="00F83B2C" w:rsidRDefault="001305C6" w:rsidP="00F83B2C">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r w:rsidR="00D746A9" w:rsidRPr="004B4B72">
        <w:rPr>
          <w:rFonts w:ascii="GHEA Grapalat" w:hAnsi="GHEA Grapalat"/>
          <w:i w:val="0"/>
          <w:sz w:val="24"/>
          <w:szCs w:val="24"/>
        </w:rPr>
        <w:t>рассматривающее связанные с закупками жалобы</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 xml:space="preserve">по адресу: ул. </w:t>
      </w:r>
      <w:proofErr w:type="spellStart"/>
      <w:r w:rsidRPr="009044F1">
        <w:rPr>
          <w:rFonts w:ascii="GHEA Grapalat" w:hAnsi="GHEA Grapalat"/>
          <w:i w:val="0"/>
          <w:sz w:val="24"/>
          <w:szCs w:val="24"/>
        </w:rPr>
        <w:t>Мелик-Адамяна</w:t>
      </w:r>
      <w:proofErr w:type="spellEnd"/>
      <w:r w:rsidRPr="009044F1">
        <w:rPr>
          <w:rFonts w:ascii="GHEA Grapalat" w:hAnsi="GHEA Grapalat"/>
          <w:i w:val="0"/>
          <w:sz w:val="24"/>
          <w:szCs w:val="24"/>
        </w:rPr>
        <w:t xml:space="preserve">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 xml:space="preserve">(тридцать тысяч) </w:t>
      </w:r>
      <w:proofErr w:type="spellStart"/>
      <w:r w:rsidRPr="009044F1">
        <w:rPr>
          <w:rFonts w:ascii="GHEA Grapalat" w:hAnsi="GHEA Grapalat"/>
          <w:i w:val="0"/>
          <w:sz w:val="24"/>
          <w:szCs w:val="24"/>
        </w:rPr>
        <w:t>драмов</w:t>
      </w:r>
      <w:proofErr w:type="spellEnd"/>
      <w:r w:rsidRPr="009044F1">
        <w:rPr>
          <w:rFonts w:ascii="GHEA Grapalat" w:hAnsi="GHEA Grapalat"/>
          <w:i w:val="0"/>
          <w:sz w:val="24"/>
          <w:szCs w:val="24"/>
        </w:rPr>
        <w:t xml:space="preserve">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9F18D0" w:rsidRPr="00F83B2C" w:rsidRDefault="00754697" w:rsidP="00F83B2C">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r w:rsidR="00F83B2C" w:rsidRPr="009F113A">
        <w:rPr>
          <w:rFonts w:ascii="GHEA Grapalat" w:hAnsi="GHEA Grapalat"/>
          <w:i w:val="0"/>
          <w:sz w:val="24"/>
          <w:szCs w:val="24"/>
          <w:u w:val="single"/>
          <w:lang w:val="af-ZA"/>
        </w:rPr>
        <w:t>Ашхен Ованнисян</w:t>
      </w:r>
      <w:r w:rsidR="00F83B2C" w:rsidRPr="00BE1C5E">
        <w:rPr>
          <w:rFonts w:ascii="GHEA Grapalat" w:hAnsi="GHEA Grapalat"/>
          <w:i w:val="0"/>
          <w:sz w:val="16"/>
          <w:szCs w:val="16"/>
        </w:rPr>
        <w:t xml:space="preserve"> </w:t>
      </w:r>
      <w:r w:rsidR="009F18D0" w:rsidRPr="00BE1C5E">
        <w:rPr>
          <w:rFonts w:ascii="GHEA Grapalat" w:hAnsi="GHEA Grapalat"/>
          <w:i w:val="0"/>
          <w:sz w:val="16"/>
          <w:szCs w:val="16"/>
        </w:rPr>
        <w:t>имя, фамилия</w:t>
      </w:r>
    </w:p>
    <w:p w:rsidR="00F83B2C" w:rsidRPr="009F113A" w:rsidRDefault="00F83B2C" w:rsidP="00F83B2C">
      <w:pPr>
        <w:pStyle w:val="a3"/>
        <w:spacing w:line="240" w:lineRule="auto"/>
        <w:jc w:val="left"/>
        <w:rPr>
          <w:rFonts w:ascii="GHEA Grapalat" w:hAnsi="GHEA Grapalat"/>
          <w:i w:val="0"/>
          <w:sz w:val="24"/>
          <w:szCs w:val="24"/>
          <w:u w:val="single"/>
          <w:lang w:val="af-ZA"/>
        </w:rPr>
      </w:pPr>
      <w:r w:rsidRPr="009F113A">
        <w:rPr>
          <w:rFonts w:ascii="GHEA Grapalat" w:hAnsi="GHEA Grapalat"/>
          <w:i w:val="0"/>
          <w:sz w:val="24"/>
          <w:szCs w:val="24"/>
          <w:lang w:val="af-ZA"/>
        </w:rPr>
        <w:t>Телефон</w:t>
      </w:r>
      <w:r w:rsidRPr="009F113A">
        <w:rPr>
          <w:rFonts w:ascii="GHEA Grapalat" w:hAnsi="GHEA Grapalat"/>
          <w:i w:val="0"/>
          <w:sz w:val="24"/>
          <w:szCs w:val="24"/>
          <w:u w:val="single"/>
          <w:lang w:val="af-ZA"/>
        </w:rPr>
        <w:t>093440324</w:t>
      </w:r>
    </w:p>
    <w:p w:rsidR="00F83B2C" w:rsidRPr="009F113A" w:rsidRDefault="00F83B2C" w:rsidP="00F83B2C">
      <w:pPr>
        <w:pStyle w:val="a3"/>
        <w:spacing w:line="240" w:lineRule="auto"/>
        <w:jc w:val="left"/>
        <w:rPr>
          <w:rFonts w:ascii="GHEA Grapalat" w:hAnsi="GHEA Grapalat"/>
          <w:i w:val="0"/>
          <w:sz w:val="24"/>
          <w:szCs w:val="24"/>
          <w:u w:val="single"/>
          <w:lang w:val="af-ZA"/>
        </w:rPr>
      </w:pPr>
      <w:r w:rsidRPr="009F113A">
        <w:rPr>
          <w:rFonts w:ascii="GHEA Grapalat" w:hAnsi="GHEA Grapalat"/>
          <w:i w:val="0"/>
          <w:sz w:val="24"/>
          <w:szCs w:val="24"/>
          <w:lang w:val="af-ZA"/>
        </w:rPr>
        <w:t>Эл. почта: kasakh-village@mail.ru</w:t>
      </w:r>
    </w:p>
    <w:p w:rsidR="00F83B2C" w:rsidRPr="009F113A" w:rsidRDefault="00F83B2C" w:rsidP="00F83B2C">
      <w:pPr>
        <w:pStyle w:val="a3"/>
        <w:spacing w:line="240" w:lineRule="auto"/>
        <w:ind w:firstLine="0"/>
        <w:jc w:val="left"/>
        <w:rPr>
          <w:rFonts w:ascii="GHEA Grapalat" w:hAnsi="GHEA Grapalat"/>
          <w:i w:val="0"/>
          <w:sz w:val="24"/>
          <w:szCs w:val="24"/>
          <w:u w:val="single"/>
          <w:lang w:val="af-ZA"/>
        </w:rPr>
      </w:pPr>
      <w:r w:rsidRPr="009F113A">
        <w:rPr>
          <w:rFonts w:ascii="GHEA Grapalat" w:hAnsi="GHEA Grapalat"/>
          <w:i w:val="0"/>
          <w:sz w:val="24"/>
          <w:szCs w:val="24"/>
          <w:lang w:val="af-ZA"/>
        </w:rPr>
        <w:t xml:space="preserve">Заказчик: </w:t>
      </w:r>
      <w:r w:rsidRPr="009F113A">
        <w:rPr>
          <w:rFonts w:ascii="GHEA Grapalat" w:hAnsi="GHEA Grapalat"/>
          <w:i w:val="0"/>
          <w:sz w:val="24"/>
          <w:szCs w:val="24"/>
          <w:u w:val="single"/>
          <w:lang w:val="af-ZA"/>
        </w:rPr>
        <w:t xml:space="preserve">Касахский муниципалитет </w:t>
      </w:r>
    </w:p>
    <w:p w:rsidR="00F83B2C" w:rsidRPr="009F113A" w:rsidRDefault="00F83B2C" w:rsidP="00F83B2C">
      <w:pPr>
        <w:pStyle w:val="a3"/>
        <w:spacing w:line="240" w:lineRule="auto"/>
        <w:ind w:firstLine="0"/>
        <w:rPr>
          <w:rFonts w:ascii="GHEA Grapalat" w:hAnsi="GHEA Grapalat"/>
          <w:i w:val="0"/>
          <w:sz w:val="24"/>
          <w:szCs w:val="24"/>
          <w:lang w:val="af-ZA"/>
        </w:rPr>
      </w:pPr>
      <w:r w:rsidRPr="009F113A">
        <w:rPr>
          <w:rFonts w:ascii="GHEA Grapalat" w:hAnsi="GHEA Grapalat"/>
          <w:i w:val="0"/>
          <w:sz w:val="24"/>
          <w:szCs w:val="24"/>
          <w:lang w:val="af-ZA"/>
        </w:rPr>
        <w:tab/>
      </w:r>
      <w:r w:rsidRPr="009F113A">
        <w:rPr>
          <w:rFonts w:ascii="GHEA Grapalat" w:hAnsi="GHEA Grapalat"/>
          <w:i w:val="0"/>
          <w:sz w:val="24"/>
          <w:szCs w:val="24"/>
          <w:lang w:val="af-ZA"/>
        </w:rPr>
        <w:tab/>
        <w:t>наименование</w:t>
      </w:r>
    </w:p>
    <w:p w:rsidR="00915A97" w:rsidRPr="00D5443D" w:rsidRDefault="00915A97" w:rsidP="00B46D58">
      <w:pPr>
        <w:pStyle w:val="a3"/>
        <w:widowControl w:val="0"/>
        <w:spacing w:after="160" w:line="240" w:lineRule="auto"/>
        <w:ind w:left="3969" w:firstLine="0"/>
        <w:rPr>
          <w:rFonts w:ascii="GHEA Grapalat" w:hAnsi="GHEA Grapalat"/>
          <w:i w:val="0"/>
          <w:sz w:val="16"/>
          <w:szCs w:val="16"/>
        </w:rPr>
      </w:pPr>
      <w:r>
        <w:rPr>
          <w:rFonts w:ascii="GHEA Grapalat" w:hAnsi="GHEA Grapalat" w:cs="Sylfaen"/>
          <w:b/>
        </w:rPr>
        <w:br w:type="page"/>
      </w:r>
    </w:p>
    <w:p w:rsidR="00096865" w:rsidRPr="009044F1" w:rsidRDefault="00096865" w:rsidP="00B46D58">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096865" w:rsidRPr="009044F1" w:rsidRDefault="005D7731" w:rsidP="00B46D58">
      <w:pPr>
        <w:pStyle w:val="aa"/>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096865" w:rsidRPr="009044F1">
        <w:rPr>
          <w:rFonts w:ascii="GHEA Grapalat" w:hAnsi="GHEA Grapalat"/>
          <w:i/>
        </w:rPr>
        <w:t xml:space="preserve">под кодом </w:t>
      </w:r>
      <w:r w:rsidR="0038629C" w:rsidRPr="0038629C">
        <w:rPr>
          <w:rFonts w:ascii="GHEA Grapalat" w:hAnsi="GHEA Grapalat"/>
          <w:i/>
        </w:rPr>
        <w:t>KMQH-GHAShDzB-</w:t>
      </w:r>
      <w:r w:rsidR="004231F6">
        <w:rPr>
          <w:rFonts w:ascii="GHEA Grapalat" w:hAnsi="GHEA Grapalat"/>
          <w:i/>
        </w:rPr>
        <w:t>20/05-1</w:t>
      </w:r>
      <w:r w:rsidR="001B32D9" w:rsidRPr="001B32D9">
        <w:rPr>
          <w:rFonts w:ascii="GHEA Grapalat" w:hAnsi="GHEA Grapalat" w:cs="Times Armenian"/>
          <w:i/>
        </w:rPr>
        <w:br/>
      </w:r>
      <w:r w:rsidR="00A46F92">
        <w:rPr>
          <w:rFonts w:ascii="GHEA Grapalat" w:hAnsi="GHEA Grapalat"/>
          <w:i/>
        </w:rPr>
        <w:t xml:space="preserve">№ </w:t>
      </w:r>
      <w:r w:rsidR="00F83B2C">
        <w:rPr>
          <w:rFonts w:ascii="GHEA Grapalat" w:hAnsi="GHEA Grapalat"/>
          <w:i/>
        </w:rPr>
        <w:t>1</w:t>
      </w:r>
      <w:r w:rsidR="00096865" w:rsidRPr="009044F1">
        <w:rPr>
          <w:rFonts w:ascii="GHEA Grapalat" w:hAnsi="GHEA Grapalat"/>
          <w:i/>
        </w:rPr>
        <w:t xml:space="preserve"> от </w:t>
      </w:r>
      <w:r w:rsidR="004231F6">
        <w:rPr>
          <w:rFonts w:ascii="GHEA Grapalat" w:hAnsi="GHEA Grapalat"/>
          <w:i/>
        </w:rPr>
        <w:t>30</w:t>
      </w:r>
      <w:r w:rsidR="00F83B2C" w:rsidRPr="00F83B2C">
        <w:rPr>
          <w:rFonts w:ascii="GHEA Grapalat" w:hAnsi="GHEA Grapalat"/>
        </w:rPr>
        <w:t xml:space="preserve"> </w:t>
      </w:r>
      <w:r w:rsidR="004231F6" w:rsidRPr="00F83B2C">
        <w:rPr>
          <w:rFonts w:ascii="GHEA Grapalat" w:hAnsi="GHEA Grapalat"/>
        </w:rPr>
        <w:t>июль</w:t>
      </w:r>
      <w:r w:rsidR="00F83B2C" w:rsidRPr="009044F1">
        <w:rPr>
          <w:rFonts w:ascii="GHEA Grapalat" w:hAnsi="GHEA Grapalat"/>
          <w:i/>
        </w:rPr>
        <w:t xml:space="preserve"> </w:t>
      </w:r>
      <w:r w:rsidR="00096865" w:rsidRPr="009044F1">
        <w:rPr>
          <w:rFonts w:ascii="GHEA Grapalat" w:hAnsi="GHEA Grapalat"/>
          <w:i/>
        </w:rPr>
        <w:t>20</w:t>
      </w:r>
      <w:r w:rsidR="00F83B2C">
        <w:rPr>
          <w:rFonts w:ascii="GHEA Grapalat" w:hAnsi="GHEA Grapalat"/>
          <w:i/>
        </w:rPr>
        <w:t>20</w:t>
      </w:r>
      <w:r w:rsidR="009F10E4">
        <w:rPr>
          <w:rFonts w:ascii="GHEA Grapalat" w:hAnsi="GHEA Grapalat"/>
          <w:i/>
        </w:rPr>
        <w:t xml:space="preserve"> </w:t>
      </w:r>
      <w:r w:rsidR="00096865" w:rsidRPr="009044F1">
        <w:rPr>
          <w:rFonts w:ascii="GHEA Grapalat" w:hAnsi="GHEA Grapalat"/>
          <w:i/>
        </w:rPr>
        <w:t>г.</w:t>
      </w:r>
    </w:p>
    <w:p w:rsidR="00096865" w:rsidRPr="009044F1" w:rsidRDefault="00096865" w:rsidP="00B46D58">
      <w:pPr>
        <w:pStyle w:val="aa"/>
        <w:widowControl w:val="0"/>
        <w:spacing w:after="160"/>
        <w:ind w:right="-7" w:firstLine="567"/>
        <w:jc w:val="center"/>
        <w:rPr>
          <w:rFonts w:ascii="GHEA Grapalat" w:hAnsi="GHEA Grapalat"/>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EB0498" w:rsidRPr="00E26EE7" w:rsidRDefault="00A76C15" w:rsidP="00EB0498">
      <w:pPr>
        <w:pStyle w:val="aa"/>
        <w:widowControl w:val="0"/>
        <w:spacing w:after="160"/>
        <w:ind w:right="-7" w:firstLine="567"/>
        <w:jc w:val="center"/>
        <w:rPr>
          <w:rFonts w:ascii="GHEA Grapalat" w:hAnsi="GHEA Grapalat"/>
          <w:lang w:val="af-ZA"/>
        </w:rPr>
      </w:pPr>
      <w:r w:rsidRPr="009044F1">
        <w:rPr>
          <w:rFonts w:ascii="GHEA Grapalat" w:hAnsi="GHEA Grapalat"/>
          <w:i/>
        </w:rPr>
        <w:t>"</w:t>
      </w:r>
      <w:r w:rsidR="00EB0498" w:rsidRPr="00EB0498">
        <w:rPr>
          <w:rFonts w:ascii="GHEA Grapalat" w:hAnsi="GHEA Grapalat"/>
          <w:i/>
          <w:lang w:val="af-ZA"/>
        </w:rPr>
        <w:t xml:space="preserve"> </w:t>
      </w:r>
      <w:r w:rsidR="00EB0498">
        <w:rPr>
          <w:rFonts w:ascii="GHEA Grapalat" w:hAnsi="GHEA Grapalat"/>
          <w:i/>
          <w:lang w:val="af-ZA"/>
        </w:rPr>
        <w:t>КАСАХСКИЙ ОБЩИННЫЙ МУНИЦИПАЛИТЕТ</w:t>
      </w:r>
    </w:p>
    <w:p w:rsidR="00096865" w:rsidRPr="009044F1" w:rsidRDefault="00A76C15" w:rsidP="00B46D58">
      <w:pPr>
        <w:pStyle w:val="aa"/>
        <w:widowControl w:val="0"/>
        <w:spacing w:after="160"/>
        <w:ind w:right="-7" w:firstLine="567"/>
        <w:jc w:val="center"/>
        <w:rPr>
          <w:rFonts w:ascii="GHEA Grapalat" w:hAnsi="GHEA Grapalat"/>
        </w:rPr>
      </w:pPr>
      <w:r w:rsidRPr="009044F1">
        <w:rPr>
          <w:rFonts w:ascii="GHEA Grapalat" w:hAnsi="GHEA Grapalat"/>
          <w:i/>
        </w:rPr>
        <w:t>"</w:t>
      </w: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96865" w:rsidRPr="009044F1" w:rsidRDefault="000763E5" w:rsidP="00B46D58">
      <w:pPr>
        <w:pStyle w:val="aa"/>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aa"/>
        <w:widowControl w:val="0"/>
        <w:spacing w:after="160"/>
        <w:ind w:right="-7" w:firstLine="567"/>
        <w:jc w:val="center"/>
        <w:rPr>
          <w:rFonts w:ascii="GHEA Grapalat" w:hAnsi="GHEA Grapalat" w:cs="Sylfaen"/>
        </w:rPr>
      </w:pPr>
    </w:p>
    <w:p w:rsidR="00096865" w:rsidRPr="009044F1" w:rsidRDefault="00096865" w:rsidP="00B46D58">
      <w:pPr>
        <w:pStyle w:val="aa"/>
        <w:widowControl w:val="0"/>
        <w:spacing w:after="160"/>
        <w:ind w:right="-7" w:firstLine="567"/>
        <w:jc w:val="center"/>
        <w:rPr>
          <w:rFonts w:ascii="GHEA Grapalat" w:hAnsi="GHEA Grapalat" w:cs="Sylfaen"/>
        </w:rPr>
      </w:pPr>
    </w:p>
    <w:p w:rsidR="00EB0498" w:rsidRPr="00E26EE7" w:rsidRDefault="002B32D6" w:rsidP="00EB0498">
      <w:pPr>
        <w:pStyle w:val="aa"/>
        <w:widowControl w:val="0"/>
        <w:spacing w:after="160"/>
        <w:ind w:right="-7" w:firstLine="567"/>
        <w:jc w:val="center"/>
        <w:rPr>
          <w:rFonts w:ascii="GHEA Grapalat" w:hAnsi="GHEA Grapalat"/>
          <w:lang w:val="af-ZA"/>
        </w:rPr>
      </w:pPr>
      <w:r w:rsidRPr="009044F1">
        <w:rPr>
          <w:rFonts w:ascii="GHEA Grapalat" w:hAnsi="GHEA Grapalat"/>
        </w:rPr>
        <w:t xml:space="preserve">НА </w:t>
      </w:r>
      <w:r w:rsidR="00EB0498">
        <w:rPr>
          <w:rFonts w:ascii="GHEA Grapalat" w:hAnsi="GHEA Grapalat"/>
        </w:rPr>
        <w:t>ЗАПРОС КОТИРОВОК</w:t>
      </w:r>
      <w:r w:rsidRPr="009044F1">
        <w:rPr>
          <w:rFonts w:ascii="GHEA Grapalat" w:hAnsi="GHEA Grapalat"/>
        </w:rPr>
        <w:t>, ОБЪЯВЛЕННЫЙ С ЦЕЛЬЮ ПРИОБРЕТЕНИЯ "</w:t>
      </w:r>
      <w:r w:rsidR="0038629C" w:rsidRPr="0038629C">
        <w:t xml:space="preserve"> </w:t>
      </w:r>
      <w:r w:rsidR="0038629C" w:rsidRPr="0038629C">
        <w:rPr>
          <w:rFonts w:ascii="GHEA Grapalat" w:hAnsi="GHEA Grapalat"/>
          <w:szCs w:val="20"/>
        </w:rPr>
        <w:t>РАБОТЫ ПО РЕМОНТУ АСФАЛЬТОБЕТОННОГО ПОКРЫТИЯ НА УЛИЦАХ КАСАХСКОЙ ОБЩИНЫ</w:t>
      </w:r>
      <w:r w:rsidR="0038629C" w:rsidRPr="0038629C">
        <w:rPr>
          <w:rFonts w:ascii="GHEA Grapalat" w:hAnsi="GHEA Grapalat"/>
          <w:szCs w:val="20"/>
          <w:vertAlign w:val="superscript"/>
        </w:rPr>
        <w:t xml:space="preserve"> </w:t>
      </w:r>
      <w:r w:rsidRPr="009044F1">
        <w:rPr>
          <w:rFonts w:ascii="GHEA Grapalat" w:hAnsi="GHEA Grapalat"/>
        </w:rPr>
        <w:t>"</w:t>
      </w:r>
      <w:r w:rsidR="00F83B2C">
        <w:rPr>
          <w:rFonts w:ascii="GHEA Grapalat" w:hAnsi="GHEA Grapalat"/>
        </w:rPr>
        <w:t xml:space="preserve"> </w:t>
      </w:r>
      <w:r w:rsidR="00F83B2C" w:rsidRPr="009044F1">
        <w:rPr>
          <w:rFonts w:ascii="GHEA Grapalat" w:hAnsi="GHEA Grapalat"/>
        </w:rPr>
        <w:t>ДЛЯ НУЖД</w:t>
      </w:r>
      <w:r w:rsidR="00EB0498">
        <w:rPr>
          <w:rFonts w:ascii="GHEA Grapalat" w:hAnsi="GHEA Grapalat"/>
          <w:lang w:val="hy-AM"/>
        </w:rPr>
        <w:t xml:space="preserve"> </w:t>
      </w:r>
      <w:r w:rsidR="00EB0498">
        <w:rPr>
          <w:rFonts w:ascii="GHEA Grapalat" w:hAnsi="GHEA Grapalat"/>
          <w:i/>
          <w:lang w:val="af-ZA"/>
        </w:rPr>
        <w:t>КАСАХСКИЙ ОБЩИННЫЙ МУНИЦИПАЛИТЕТ</w:t>
      </w:r>
    </w:p>
    <w:p w:rsidR="00096865" w:rsidRPr="00EB0498" w:rsidRDefault="00096865" w:rsidP="00F83B2C">
      <w:pPr>
        <w:pStyle w:val="aa"/>
        <w:widowControl w:val="0"/>
        <w:spacing w:after="160"/>
        <w:ind w:right="-7"/>
        <w:jc w:val="center"/>
        <w:rPr>
          <w:rFonts w:ascii="GHEA Grapalat" w:hAnsi="GHEA Grapalat"/>
          <w:lang w:val="af-ZA"/>
        </w:rPr>
      </w:pPr>
    </w:p>
    <w:p w:rsidR="00CE0D95" w:rsidRPr="009044F1" w:rsidRDefault="00CE0D95" w:rsidP="00B46D58">
      <w:pPr>
        <w:pStyle w:val="aa"/>
        <w:widowControl w:val="0"/>
        <w:spacing w:after="160"/>
        <w:ind w:right="-7" w:firstLine="567"/>
        <w:jc w:val="center"/>
        <w:rPr>
          <w:rFonts w:ascii="GHEA Grapalat" w:hAnsi="GHEA Grapalat"/>
        </w:rPr>
      </w:pPr>
    </w:p>
    <w:p w:rsidR="00CE0D95" w:rsidRPr="009044F1" w:rsidRDefault="00CE0D95" w:rsidP="00B46D58">
      <w:pPr>
        <w:pStyle w:val="aa"/>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D50690" w:rsidRDefault="00D50690">
      <w:pPr>
        <w:rPr>
          <w:rFonts w:ascii="GHEA Grapalat" w:hAnsi="GHEA Grapalat"/>
          <w:b/>
        </w:rPr>
      </w:pPr>
      <w:r>
        <w:rPr>
          <w:rFonts w:ascii="GHEA Grapalat" w:hAnsi="GHEA Grapalat"/>
          <w:b/>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615B35" w:rsidRPr="00EB0498" w:rsidRDefault="00EB0498" w:rsidP="00EB0498">
      <w:pPr>
        <w:widowControl w:val="0"/>
        <w:ind w:firstLine="567"/>
        <w:jc w:val="center"/>
        <w:rPr>
          <w:rFonts w:ascii="GHEA Grapalat" w:hAnsi="GHEA Grapalat"/>
          <w:b/>
        </w:rPr>
      </w:pPr>
      <w:r w:rsidRPr="00EB0498">
        <w:rPr>
          <w:rFonts w:ascii="GHEA Grapalat" w:hAnsi="GHEA Grapalat"/>
          <w:b/>
        </w:rPr>
        <w:t>РАБОТЫ ПО РЕМОНТУ АСФАЛЬТОБЕТОННОГО ПОКРЫТИЯ НА УЛИЦАХ КАСАХСКОЙ ОБЩИНЫ ДЛЯ НУЖД</w:t>
      </w:r>
      <w:r w:rsidRPr="00EB0498">
        <w:rPr>
          <w:rFonts w:ascii="GHEA Grapalat" w:hAnsi="GHEA Grapalat"/>
          <w:b/>
          <w:lang w:val="af-ZA"/>
        </w:rPr>
        <w:t xml:space="preserve"> КАСАХСКИЙ ОБЩИННЫЙ МУНИЦИПАЛИТЕТ</w:t>
      </w:r>
    </w:p>
    <w:p w:rsidR="00160AE4" w:rsidRPr="003A1EBB" w:rsidRDefault="00160AE4" w:rsidP="00B46D58">
      <w:pPr>
        <w:widowControl w:val="0"/>
        <w:spacing w:after="160"/>
        <w:ind w:firstLine="567"/>
        <w:jc w:val="center"/>
        <w:rPr>
          <w:rFonts w:ascii="GHEA Grapalat" w:hAnsi="GHEA Grapalat"/>
        </w:rPr>
      </w:pP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EB0498">
        <w:rPr>
          <w:rFonts w:ascii="GHEA Grapalat" w:hAnsi="GHEA Grapalat"/>
          <w:b/>
        </w:rPr>
        <w:t>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Обеспечение заявки</w:t>
      </w:r>
      <w:r w:rsidRPr="009044F1">
        <w:rPr>
          <w:rStyle w:val="af6"/>
          <w:rFonts w:ascii="GHEA Grapalat" w:hAnsi="GHEA Grapalat"/>
        </w:rPr>
        <w:footnoteReference w:id="3"/>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lastRenderedPageBreak/>
        <w:t>10.</w:t>
      </w:r>
      <w:r w:rsidR="005D191A" w:rsidRPr="003A1EBB">
        <w:rPr>
          <w:rFonts w:ascii="GHEA Grapalat" w:hAnsi="GHEA Grapalat"/>
        </w:rPr>
        <w:tab/>
      </w:r>
      <w:r w:rsidR="003E1D9D">
        <w:rPr>
          <w:rFonts w:ascii="GHEA Grapalat" w:hAnsi="GHEA Grapalat"/>
        </w:rPr>
        <w:t xml:space="preserve">Обеспечения </w:t>
      </w:r>
      <w:proofErr w:type="gramStart"/>
      <w:r w:rsidR="00174DAB" w:rsidRPr="003D0E3C">
        <w:rPr>
          <w:rFonts w:ascii="GHEA Grapalat" w:hAnsi="GHEA Grapalat"/>
        </w:rPr>
        <w:t>квалификаци</w:t>
      </w:r>
      <w:r w:rsidR="00174DAB">
        <w:rPr>
          <w:rFonts w:ascii="GHEA Grapalat" w:hAnsi="GHEA Grapalat"/>
        </w:rPr>
        <w:t>и  и</w:t>
      </w:r>
      <w:proofErr w:type="gramEnd"/>
      <w:r w:rsidR="00174DAB">
        <w:rPr>
          <w:rFonts w:ascii="GHEA Grapalat" w:hAnsi="GHEA Grapalat"/>
        </w:rPr>
        <w:t xml:space="preserve">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EB0498">
        <w:rPr>
          <w:rFonts w:ascii="GHEA Grapalat" w:hAnsi="GHEA Grapalat"/>
          <w:b/>
        </w:rPr>
        <w:t>ЗАПРОС КОТИРОВОК</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rsidR="00E17B7F" w:rsidRDefault="00E17B7F">
      <w:pPr>
        <w:rPr>
          <w:rFonts w:ascii="GHEA Grapalat" w:hAnsi="GHEA Grapalat"/>
          <w:spacing w:val="-6"/>
        </w:rPr>
      </w:pP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w:t>
      </w:r>
      <w:proofErr w:type="gramStart"/>
      <w:r w:rsidR="00F83B2C">
        <w:rPr>
          <w:rFonts w:ascii="GHEA Grapalat" w:hAnsi="GHEA Grapalat"/>
          <w:spacing w:val="-6"/>
        </w:rPr>
        <w:t xml:space="preserve">ЗАПРОС </w:t>
      </w:r>
      <w:r w:rsidR="00096865" w:rsidRPr="006D2DF7">
        <w:rPr>
          <w:rFonts w:ascii="GHEA Grapalat" w:hAnsi="GHEA Grapalat"/>
          <w:spacing w:val="-6"/>
        </w:rPr>
        <w:t xml:space="preserve"> конкурсе</w:t>
      </w:r>
      <w:proofErr w:type="gramEnd"/>
      <w:r w:rsidR="00096865" w:rsidRPr="006D2DF7">
        <w:rPr>
          <w:rFonts w:ascii="GHEA Grapalat" w:hAnsi="GHEA Grapalat"/>
          <w:spacing w:val="-6"/>
        </w:rPr>
        <w:t xml:space="preserve">, проводимом под кодом </w:t>
      </w:r>
      <w:r w:rsidR="0038629C" w:rsidRPr="0038629C">
        <w:rPr>
          <w:rFonts w:ascii="GHEA Grapalat" w:hAnsi="GHEA Grapalat"/>
          <w:spacing w:val="-6"/>
        </w:rPr>
        <w:t>KMQH-GHAShDzB-</w:t>
      </w:r>
      <w:r w:rsidR="004231F6">
        <w:rPr>
          <w:rFonts w:ascii="GHEA Grapalat" w:hAnsi="GHEA Grapalat"/>
          <w:spacing w:val="-6"/>
        </w:rPr>
        <w:t>20/05-1</w:t>
      </w:r>
      <w:r w:rsidR="0038629C" w:rsidRPr="0038629C">
        <w:rPr>
          <w:rFonts w:ascii="GHEA Grapalat" w:hAnsi="GHEA Grapalat"/>
          <w:spacing w:val="-6"/>
        </w:rPr>
        <w:t xml:space="preserve"> </w:t>
      </w:r>
      <w:r w:rsidR="0038629C">
        <w:rPr>
          <w:rFonts w:ascii="GHEA Grapalat" w:hAnsi="GHEA Grapalat"/>
          <w:spacing w:val="-6"/>
          <w:lang w:val="hy-AM"/>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w:t>
      </w:r>
      <w:r w:rsidR="00730989">
        <w:rPr>
          <w:rFonts w:ascii="GHEA Grapalat" w:hAnsi="GHEA Grapalat"/>
        </w:rPr>
        <w:t xml:space="preserve">ая 2017 года (далее — Порядок) </w:t>
      </w:r>
      <w:r w:rsidRPr="000B2CFA">
        <w:rPr>
          <w:rFonts w:ascii="GHEA Grapalat" w:hAnsi="GHEA Grapalat"/>
        </w:rPr>
        <w:t>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"адрес</w:t>
      </w:r>
      <w:r w:rsidR="00A90E28">
        <w:rPr>
          <w:rFonts w:ascii="Courier New" w:hAnsi="Courier New" w:cs="Courier New"/>
          <w:sz w:val="24"/>
          <w:szCs w:val="24"/>
          <w:lang w:val="en-US"/>
        </w:rPr>
        <w:t> </w:t>
      </w:r>
      <w:r w:rsidRPr="009044F1">
        <w:rPr>
          <w:rFonts w:ascii="GHEA Grapalat" w:hAnsi="GHEA Grapalat"/>
          <w:sz w:val="24"/>
          <w:szCs w:val="24"/>
        </w:rPr>
        <w:t>электронной почты".</w:t>
      </w:r>
    </w:p>
    <w:p w:rsidR="00096865" w:rsidRPr="002E4BC5"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w:t>
      </w:r>
      <w:r w:rsidR="0038629C" w:rsidRPr="0038629C">
        <w:rPr>
          <w:rFonts w:ascii="GHEA Grapalat" w:hAnsi="GHEA Grapalat"/>
          <w:i w:val="0"/>
          <w:sz w:val="24"/>
          <w:szCs w:val="24"/>
        </w:rPr>
        <w:t xml:space="preserve">Работы по ремонту асфальтобетонного покрытия на улицах </w:t>
      </w:r>
      <w:proofErr w:type="spellStart"/>
      <w:r w:rsidR="0038629C" w:rsidRPr="0038629C">
        <w:rPr>
          <w:rFonts w:ascii="GHEA Grapalat" w:hAnsi="GHEA Grapalat"/>
          <w:i w:val="0"/>
          <w:sz w:val="24"/>
          <w:szCs w:val="24"/>
        </w:rPr>
        <w:t>Касахской</w:t>
      </w:r>
      <w:proofErr w:type="spellEnd"/>
      <w:r w:rsidR="0038629C" w:rsidRPr="0038629C">
        <w:rPr>
          <w:rFonts w:ascii="GHEA Grapalat" w:hAnsi="GHEA Grapalat"/>
          <w:i w:val="0"/>
          <w:sz w:val="24"/>
          <w:szCs w:val="24"/>
        </w:rPr>
        <w:t xml:space="preserve"> общины </w:t>
      </w:r>
      <w:r w:rsidRPr="009044F1">
        <w:rPr>
          <w:rFonts w:ascii="GHEA Grapalat" w:hAnsi="GHEA Grapalat"/>
          <w:i w:val="0"/>
          <w:sz w:val="24"/>
          <w:szCs w:val="24"/>
        </w:rPr>
        <w:t xml:space="preserve">" (далее — также </w:t>
      </w:r>
      <w:r w:rsidR="00EE6232">
        <w:rPr>
          <w:rFonts w:ascii="GHEA Grapalat" w:hAnsi="GHEA Grapalat"/>
          <w:i w:val="0"/>
          <w:sz w:val="24"/>
          <w:szCs w:val="24"/>
        </w:rPr>
        <w:t>работа</w:t>
      </w:r>
      <w:r w:rsidRPr="009044F1">
        <w:rPr>
          <w:rFonts w:ascii="GHEA Grapalat" w:hAnsi="GHEA Grapalat"/>
          <w:i w:val="0"/>
          <w:sz w:val="24"/>
          <w:szCs w:val="24"/>
        </w:rPr>
        <w:t>) для нужд "</w:t>
      </w:r>
      <w:r w:rsidR="00EB0498" w:rsidRPr="00EB0498">
        <w:rPr>
          <w:rFonts w:ascii="GHEA Grapalat" w:hAnsi="GHEA Grapalat"/>
          <w:lang w:val="af-ZA"/>
        </w:rPr>
        <w:t xml:space="preserve"> </w:t>
      </w:r>
      <w:r w:rsidR="00EB0498" w:rsidRPr="00394E7C">
        <w:rPr>
          <w:rFonts w:ascii="GHEA Grapalat" w:hAnsi="GHEA Grapalat"/>
          <w:b/>
          <w:i w:val="0"/>
          <w:lang w:val="af-ZA"/>
        </w:rPr>
        <w:t>КАСАХСКИЙ ОБЩИННЫЙ МУНИЦИПАЛИТЕТ</w:t>
      </w:r>
      <w:r w:rsidR="00EB0498" w:rsidRPr="009044F1">
        <w:rPr>
          <w:rFonts w:ascii="GHEA Grapalat" w:hAnsi="GHEA Grapalat"/>
          <w:i w:val="0"/>
          <w:sz w:val="24"/>
          <w:szCs w:val="24"/>
        </w:rPr>
        <w:t xml:space="preserve"> </w:t>
      </w:r>
      <w:r w:rsidRPr="009044F1">
        <w:rPr>
          <w:rFonts w:ascii="GHEA Grapalat" w:hAnsi="GHEA Grapalat"/>
          <w:i w:val="0"/>
          <w:sz w:val="24"/>
          <w:szCs w:val="24"/>
        </w:rPr>
        <w:t>", которые сгруппированы в лоты "</w:t>
      </w:r>
      <w:r w:rsidR="00394E7C">
        <w:rPr>
          <w:rFonts w:ascii="GHEA Grapalat" w:hAnsi="GHEA Grapalat"/>
          <w:i w:val="0"/>
          <w:sz w:val="24"/>
          <w:szCs w:val="24"/>
        </w:rPr>
        <w:t>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rsidTr="004E0B7B">
        <w:trPr>
          <w:jc w:val="center"/>
        </w:trPr>
        <w:tc>
          <w:tcPr>
            <w:tcW w:w="1530" w:type="dxa"/>
            <w:vAlign w:val="center"/>
          </w:tcPr>
          <w:p w:rsidR="00096865" w:rsidRPr="009044F1" w:rsidRDefault="00096865"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096865" w:rsidRPr="009044F1" w:rsidRDefault="00A76C15" w:rsidP="00B46D58">
            <w:pPr>
              <w:pStyle w:val="23"/>
              <w:widowControl w:val="0"/>
              <w:spacing w:after="120" w:line="240" w:lineRule="auto"/>
              <w:ind w:firstLine="0"/>
              <w:rPr>
                <w:rFonts w:ascii="GHEA Grapalat" w:hAnsi="GHEA Grapalat"/>
                <w:sz w:val="24"/>
                <w:szCs w:val="24"/>
                <w:u w:val="single"/>
                <w:vertAlign w:val="subscript"/>
              </w:rPr>
            </w:pPr>
            <w:r w:rsidRPr="009044F1">
              <w:rPr>
                <w:rFonts w:ascii="GHEA Grapalat" w:hAnsi="GHEA Grapalat"/>
                <w:sz w:val="24"/>
                <w:szCs w:val="24"/>
                <w:u w:val="single"/>
              </w:rPr>
              <w:t>"</w:t>
            </w:r>
            <w:r w:rsidR="0038629C">
              <w:t xml:space="preserve"> </w:t>
            </w:r>
            <w:r w:rsidR="0038629C" w:rsidRPr="0038629C">
              <w:rPr>
                <w:rFonts w:ascii="GHEA Grapalat" w:hAnsi="GHEA Grapalat"/>
                <w:sz w:val="24"/>
                <w:szCs w:val="24"/>
                <w:u w:val="single"/>
              </w:rPr>
              <w:t xml:space="preserve">Работы по ремонту асфальтобетонного покрытия на улицах </w:t>
            </w:r>
            <w:proofErr w:type="spellStart"/>
            <w:r w:rsidR="0038629C" w:rsidRPr="0038629C">
              <w:rPr>
                <w:rFonts w:ascii="GHEA Grapalat" w:hAnsi="GHEA Grapalat"/>
                <w:sz w:val="24"/>
                <w:szCs w:val="24"/>
                <w:u w:val="single"/>
              </w:rPr>
              <w:t>Касахской</w:t>
            </w:r>
            <w:proofErr w:type="spellEnd"/>
            <w:r w:rsidR="0038629C" w:rsidRPr="0038629C">
              <w:rPr>
                <w:rFonts w:ascii="GHEA Grapalat" w:hAnsi="GHEA Grapalat"/>
                <w:sz w:val="24"/>
                <w:szCs w:val="24"/>
                <w:u w:val="single"/>
              </w:rPr>
              <w:t xml:space="preserve"> общины </w:t>
            </w:r>
            <w:r w:rsidRPr="009044F1">
              <w:rPr>
                <w:rFonts w:ascii="GHEA Grapalat" w:hAnsi="GHEA Grapalat"/>
                <w:sz w:val="24"/>
                <w:szCs w:val="24"/>
                <w:u w:val="single"/>
              </w:rPr>
              <w:t>"</w:t>
            </w:r>
          </w:p>
        </w:tc>
      </w:tr>
      <w:tr w:rsidR="00096865" w:rsidRPr="009044F1" w:rsidTr="004E0B7B">
        <w:trPr>
          <w:jc w:val="center"/>
        </w:trPr>
        <w:tc>
          <w:tcPr>
            <w:tcW w:w="1530" w:type="dxa"/>
            <w:vAlign w:val="center"/>
          </w:tcPr>
          <w:p w:rsidR="00096865" w:rsidRPr="009044F1" w:rsidRDefault="00096865" w:rsidP="00B46D58">
            <w:pPr>
              <w:pStyle w:val="23"/>
              <w:widowControl w:val="0"/>
              <w:spacing w:after="120" w:line="240" w:lineRule="auto"/>
              <w:ind w:firstLine="0"/>
              <w:jc w:val="center"/>
              <w:rPr>
                <w:rFonts w:ascii="GHEA Grapalat" w:hAnsi="GHEA Grapalat"/>
                <w:sz w:val="24"/>
                <w:szCs w:val="24"/>
              </w:rPr>
            </w:pPr>
          </w:p>
        </w:tc>
        <w:tc>
          <w:tcPr>
            <w:tcW w:w="7704" w:type="dxa"/>
            <w:vAlign w:val="center"/>
          </w:tcPr>
          <w:p w:rsidR="00096865" w:rsidRPr="009044F1" w:rsidRDefault="00096865" w:rsidP="00B46D58">
            <w:pPr>
              <w:pStyle w:val="23"/>
              <w:widowControl w:val="0"/>
              <w:spacing w:after="120" w:line="240" w:lineRule="auto"/>
              <w:ind w:firstLine="0"/>
              <w:rPr>
                <w:rFonts w:ascii="GHEA Grapalat" w:hAnsi="GHEA Grapalat"/>
                <w:sz w:val="24"/>
                <w:szCs w:val="24"/>
              </w:rPr>
            </w:pPr>
          </w:p>
        </w:tc>
      </w:tr>
      <w:tr w:rsidR="00096865" w:rsidRPr="009044F1" w:rsidTr="004E0B7B">
        <w:trPr>
          <w:jc w:val="center"/>
        </w:trPr>
        <w:tc>
          <w:tcPr>
            <w:tcW w:w="1530" w:type="dxa"/>
            <w:vAlign w:val="center"/>
          </w:tcPr>
          <w:p w:rsidR="00096865" w:rsidRPr="009044F1" w:rsidRDefault="00096865" w:rsidP="00B46D58">
            <w:pPr>
              <w:pStyle w:val="23"/>
              <w:widowControl w:val="0"/>
              <w:spacing w:after="120" w:line="240" w:lineRule="auto"/>
              <w:ind w:firstLine="0"/>
              <w:jc w:val="center"/>
              <w:rPr>
                <w:rFonts w:ascii="GHEA Grapalat" w:hAnsi="GHEA Grapalat"/>
                <w:sz w:val="24"/>
                <w:szCs w:val="24"/>
              </w:rPr>
            </w:pPr>
          </w:p>
        </w:tc>
        <w:tc>
          <w:tcPr>
            <w:tcW w:w="7704" w:type="dxa"/>
            <w:vAlign w:val="center"/>
          </w:tcPr>
          <w:p w:rsidR="00096865" w:rsidRPr="009044F1" w:rsidRDefault="00096865" w:rsidP="00B46D58">
            <w:pPr>
              <w:pStyle w:val="23"/>
              <w:widowControl w:val="0"/>
              <w:spacing w:after="120" w:line="240" w:lineRule="auto"/>
              <w:ind w:firstLine="0"/>
              <w:rPr>
                <w:rFonts w:ascii="GHEA Grapalat" w:hAnsi="GHEA Grapalat"/>
                <w:sz w:val="24"/>
                <w:szCs w:val="24"/>
              </w:rPr>
            </w:pP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85236E" w:rsidRPr="009044F1" w:rsidRDefault="00845AA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В рамках настоящей процедуры на основании предложения отобранного участника будет предоставлена предоплата в указанных ниже размере и сроках: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85236E" w:rsidRPr="009044F1" w:rsidTr="006D1826">
        <w:trPr>
          <w:jc w:val="center"/>
        </w:trPr>
        <w:tc>
          <w:tcPr>
            <w:tcW w:w="6356" w:type="dxa"/>
            <w:gridSpan w:val="2"/>
          </w:tcPr>
          <w:p w:rsidR="0085236E" w:rsidRPr="009044F1" w:rsidRDefault="0085236E" w:rsidP="00B46D58">
            <w:pPr>
              <w:pStyle w:val="23"/>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Предоставление предоплаты</w:t>
            </w:r>
          </w:p>
        </w:tc>
      </w:tr>
      <w:tr w:rsidR="0085236E" w:rsidRPr="009044F1" w:rsidTr="006D1826">
        <w:trPr>
          <w:jc w:val="center"/>
        </w:trPr>
        <w:tc>
          <w:tcPr>
            <w:tcW w:w="2580" w:type="dxa"/>
            <w:vAlign w:val="center"/>
          </w:tcPr>
          <w:p w:rsidR="0085236E" w:rsidRPr="009044F1" w:rsidRDefault="0085236E" w:rsidP="00B46D58">
            <w:pPr>
              <w:pStyle w:val="23"/>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максимальный размер (драмы РА)</w:t>
            </w:r>
          </w:p>
        </w:tc>
        <w:tc>
          <w:tcPr>
            <w:tcW w:w="3776" w:type="dxa"/>
            <w:vAlign w:val="center"/>
          </w:tcPr>
          <w:p w:rsidR="0085236E" w:rsidRPr="009044F1" w:rsidRDefault="0085236E" w:rsidP="00B46D58">
            <w:pPr>
              <w:pStyle w:val="23"/>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срок (месяц, год)</w:t>
            </w:r>
          </w:p>
        </w:tc>
      </w:tr>
      <w:tr w:rsidR="0085236E" w:rsidRPr="009044F1" w:rsidTr="006D1826">
        <w:trPr>
          <w:jc w:val="center"/>
        </w:trPr>
        <w:tc>
          <w:tcPr>
            <w:tcW w:w="2580" w:type="dxa"/>
          </w:tcPr>
          <w:p w:rsidR="0085236E" w:rsidRPr="009044F1" w:rsidRDefault="0085236E" w:rsidP="00B46D58">
            <w:pPr>
              <w:widowControl w:val="0"/>
              <w:spacing w:after="120"/>
              <w:jc w:val="center"/>
              <w:rPr>
                <w:rFonts w:ascii="GHEA Grapalat" w:hAnsi="GHEA Grapalat"/>
              </w:rPr>
            </w:pPr>
          </w:p>
        </w:tc>
        <w:tc>
          <w:tcPr>
            <w:tcW w:w="3776" w:type="dxa"/>
          </w:tcPr>
          <w:p w:rsidR="0085236E" w:rsidRPr="009044F1" w:rsidRDefault="0085236E" w:rsidP="00B46D58">
            <w:pPr>
              <w:widowControl w:val="0"/>
              <w:spacing w:after="120"/>
              <w:jc w:val="center"/>
              <w:rPr>
                <w:rFonts w:ascii="GHEA Grapalat" w:hAnsi="GHEA Grapalat"/>
              </w:rPr>
            </w:pPr>
          </w:p>
        </w:tc>
      </w:tr>
      <w:tr w:rsidR="0085236E" w:rsidRPr="009044F1" w:rsidTr="006D1826">
        <w:trPr>
          <w:jc w:val="center"/>
        </w:trPr>
        <w:tc>
          <w:tcPr>
            <w:tcW w:w="2580" w:type="dxa"/>
          </w:tcPr>
          <w:p w:rsidR="0085236E" w:rsidRPr="009044F1" w:rsidRDefault="0085236E" w:rsidP="00B46D58">
            <w:pPr>
              <w:widowControl w:val="0"/>
              <w:spacing w:after="120"/>
              <w:jc w:val="center"/>
              <w:rPr>
                <w:rFonts w:ascii="GHEA Grapalat" w:hAnsi="GHEA Grapalat"/>
              </w:rPr>
            </w:pPr>
          </w:p>
        </w:tc>
        <w:tc>
          <w:tcPr>
            <w:tcW w:w="3776" w:type="dxa"/>
          </w:tcPr>
          <w:p w:rsidR="0085236E" w:rsidRPr="009044F1" w:rsidRDefault="0085236E" w:rsidP="00B46D58">
            <w:pPr>
              <w:widowControl w:val="0"/>
              <w:spacing w:after="120"/>
              <w:jc w:val="center"/>
              <w:rPr>
                <w:rFonts w:ascii="GHEA Grapalat" w:hAnsi="GHEA Grapalat"/>
              </w:rPr>
            </w:pPr>
          </w:p>
        </w:tc>
      </w:tr>
    </w:tbl>
    <w:p w:rsidR="0085236E" w:rsidRPr="009044F1" w:rsidRDefault="0085236E"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При этом предоплата будет предоставлена отобранному участнику на условиях, установленных пунктом </w:t>
      </w:r>
      <w:r w:rsidRPr="00E63619">
        <w:rPr>
          <w:rFonts w:ascii="GHEA Grapalat" w:hAnsi="GHEA Grapalat"/>
          <w:sz w:val="24"/>
          <w:szCs w:val="24"/>
        </w:rPr>
        <w:t>10.</w:t>
      </w:r>
      <w:r w:rsidR="006672E6" w:rsidRPr="00E63619">
        <w:rPr>
          <w:rFonts w:ascii="GHEA Grapalat" w:hAnsi="GHEA Grapalat"/>
          <w:sz w:val="24"/>
          <w:szCs w:val="24"/>
        </w:rPr>
        <w:t xml:space="preserve">5 </w:t>
      </w:r>
      <w:r w:rsidRPr="00E63619">
        <w:rPr>
          <w:rFonts w:ascii="GHEA Grapalat" w:hAnsi="GHEA Grapalat"/>
          <w:sz w:val="24"/>
          <w:szCs w:val="24"/>
        </w:rPr>
        <w:t>части</w:t>
      </w:r>
      <w:r w:rsidRPr="009044F1">
        <w:rPr>
          <w:rFonts w:ascii="GHEA Grapalat" w:hAnsi="GHEA Grapalat"/>
          <w:sz w:val="24"/>
          <w:szCs w:val="24"/>
        </w:rPr>
        <w:t xml:space="preserve"> 1 настоящего Приглашения, а</w:t>
      </w:r>
      <w:r w:rsidR="00090699">
        <w:rPr>
          <w:rFonts w:ascii="Courier New" w:hAnsi="Courier New" w:cs="Courier New"/>
          <w:sz w:val="24"/>
          <w:szCs w:val="24"/>
          <w:lang w:val="en-US"/>
        </w:rPr>
        <w:t> </w:t>
      </w:r>
      <w:r w:rsidRPr="009044F1">
        <w:rPr>
          <w:rFonts w:ascii="GHEA Grapalat" w:hAnsi="GHEA Grapalat"/>
          <w:sz w:val="24"/>
          <w:szCs w:val="24"/>
        </w:rPr>
        <w:t>погашение предоплаты будет осуществлено в порядке, установленном заключаемым договором.</w:t>
      </w:r>
      <w:r w:rsidR="00AA7117">
        <w:rPr>
          <w:rFonts w:ascii="GHEA Grapalat" w:hAnsi="GHEA Grapalat"/>
          <w:sz w:val="24"/>
          <w:szCs w:val="24"/>
        </w:rPr>
        <w:t xml:space="preserve"> </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w:t>
      </w:r>
      <w:r w:rsidRPr="009044F1">
        <w:rPr>
          <w:rFonts w:ascii="GHEA Grapalat" w:hAnsi="GHEA Grapalat"/>
        </w:rPr>
        <w:lastRenderedPageBreak/>
        <w:t xml:space="preserve">представленного ими ценового предложения, но не превышающие пятьдесят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lastRenderedPageBreak/>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AE3715" w:rsidRPr="002E4BC5" w:rsidRDefault="00AE3715" w:rsidP="00B46D58">
      <w:pPr>
        <w:widowControl w:val="0"/>
        <w:spacing w:after="160"/>
        <w:jc w:val="center"/>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0591F">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0B3864">
        <w:rPr>
          <w:rStyle w:val="af6"/>
          <w:rFonts w:ascii="GHEA Grapalat" w:hAnsi="GHEA Grapalat"/>
        </w:rPr>
        <w:footnoteReference w:customMarkFollows="1" w:id="4"/>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В этом случае участники обязаны продлить срок действия </w:t>
      </w:r>
      <w:r w:rsidRPr="009044F1">
        <w:rPr>
          <w:rFonts w:ascii="GHEA Grapalat" w:hAnsi="GHEA Grapalat"/>
        </w:rPr>
        <w:lastRenderedPageBreak/>
        <w:t>представленного ими обеспечения заявки или представить новое обеспечение заявки</w:t>
      </w:r>
      <w:r w:rsidR="003E40A7">
        <w:rPr>
          <w:rStyle w:val="af6"/>
          <w:rFonts w:ascii="GHEA Grapalat" w:hAnsi="GHEA Grapalat"/>
        </w:rPr>
        <w:footnoteReference w:customMarkFollows="1" w:id="5"/>
        <w:t>6</w:t>
      </w:r>
      <w:r w:rsidRPr="009044F1">
        <w:rPr>
          <w:rFonts w:ascii="GHEA Grapalat" w:hAnsi="GHEA Grapalat"/>
        </w:rPr>
        <w:t xml:space="preserve">. </w:t>
      </w:r>
    </w:p>
    <w:p w:rsidR="00096865" w:rsidRPr="002E4BC5"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EB0498">
        <w:rPr>
          <w:rFonts w:ascii="GHEA Grapalat" w:hAnsi="GHEA Grapalat"/>
          <w:sz w:val="24"/>
          <w:szCs w:val="24"/>
        </w:rPr>
        <w:t>запрос котировок</w:t>
      </w:r>
      <w:r w:rsidRPr="009044F1">
        <w:rPr>
          <w:rFonts w:ascii="GHEA Grapalat" w:hAnsi="GHEA Grapalat"/>
          <w:sz w:val="24"/>
          <w:szCs w:val="24"/>
        </w:rPr>
        <w:t>.</w:t>
      </w:r>
    </w:p>
    <w:p w:rsidR="00BA4929" w:rsidRDefault="00BA4929" w:rsidP="000239B5">
      <w:pPr>
        <w:pStyle w:val="23"/>
        <w:widowControl w:val="0"/>
        <w:tabs>
          <w:tab w:val="left" w:pos="1134"/>
        </w:tabs>
        <w:spacing w:after="160"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Заявки на процедуру необходимо подать в комиссию по адресу "</w:t>
      </w:r>
      <w:r w:rsidR="006841BA" w:rsidRPr="006841BA">
        <w:rPr>
          <w:rFonts w:ascii="GHEA Grapalat" w:hAnsi="GHEA Grapalat"/>
          <w:color w:val="0070C0"/>
          <w:sz w:val="24"/>
          <w:szCs w:val="24"/>
          <w:lang w:val="hy-AM"/>
        </w:rPr>
        <w:t xml:space="preserve"> </w:t>
      </w:r>
      <w:r w:rsidR="006841BA" w:rsidRPr="00A505E1">
        <w:rPr>
          <w:rFonts w:ascii="GHEA Grapalat" w:hAnsi="GHEA Grapalat"/>
          <w:color w:val="0070C0"/>
          <w:sz w:val="24"/>
          <w:szCs w:val="24"/>
          <w:lang w:val="hy-AM"/>
        </w:rPr>
        <w:t xml:space="preserve">р. Котайк </w:t>
      </w:r>
      <w:r w:rsidR="006841BA" w:rsidRPr="00A505E1">
        <w:rPr>
          <w:rFonts w:ascii="GHEA Grapalat" w:hAnsi="GHEA Grapalat"/>
          <w:i/>
          <w:color w:val="0070C0"/>
          <w:sz w:val="24"/>
          <w:szCs w:val="24"/>
        </w:rPr>
        <w:t xml:space="preserve">с. </w:t>
      </w:r>
      <w:proofErr w:type="spellStart"/>
      <w:r w:rsidR="006841BA" w:rsidRPr="00A505E1">
        <w:rPr>
          <w:rFonts w:ascii="GHEA Grapalat" w:hAnsi="GHEA Grapalat"/>
          <w:i/>
          <w:color w:val="0070C0"/>
          <w:sz w:val="24"/>
          <w:szCs w:val="24"/>
        </w:rPr>
        <w:t>Касах</w:t>
      </w:r>
      <w:proofErr w:type="spellEnd"/>
      <w:r w:rsidR="006841BA" w:rsidRPr="00A505E1">
        <w:rPr>
          <w:rFonts w:ascii="GHEA Grapalat" w:hAnsi="GHEA Grapalat"/>
          <w:i/>
          <w:color w:val="0070C0"/>
          <w:sz w:val="24"/>
          <w:szCs w:val="24"/>
        </w:rPr>
        <w:t xml:space="preserve">, </w:t>
      </w:r>
      <w:proofErr w:type="spellStart"/>
      <w:r w:rsidR="006841BA">
        <w:rPr>
          <w:rFonts w:ascii="GHEA Grapalat" w:hAnsi="GHEA Grapalat"/>
          <w:i/>
          <w:color w:val="0070C0"/>
          <w:sz w:val="24"/>
          <w:szCs w:val="24"/>
        </w:rPr>
        <w:t>Площ</w:t>
      </w:r>
      <w:proofErr w:type="spellEnd"/>
      <w:r w:rsidR="006841BA">
        <w:rPr>
          <w:rFonts w:ascii="GHEA Grapalat" w:hAnsi="GHEA Grapalat"/>
          <w:i/>
          <w:color w:val="0070C0"/>
          <w:sz w:val="24"/>
          <w:szCs w:val="24"/>
        </w:rPr>
        <w:t xml:space="preserve">. С. </w:t>
      </w:r>
      <w:proofErr w:type="spellStart"/>
      <w:r w:rsidR="006841BA">
        <w:rPr>
          <w:rFonts w:ascii="GHEA Grapalat" w:hAnsi="GHEA Grapalat"/>
          <w:i/>
          <w:color w:val="0070C0"/>
          <w:sz w:val="24"/>
          <w:szCs w:val="24"/>
        </w:rPr>
        <w:t>Залаляна</w:t>
      </w:r>
      <w:proofErr w:type="spellEnd"/>
      <w:r w:rsidR="006841BA">
        <w:rPr>
          <w:rFonts w:ascii="GHEA Grapalat" w:hAnsi="GHEA Grapalat"/>
          <w:i/>
          <w:color w:val="0070C0"/>
          <w:sz w:val="24"/>
          <w:szCs w:val="24"/>
        </w:rPr>
        <w:t xml:space="preserve"> 1</w:t>
      </w:r>
      <w:r w:rsidR="006841BA">
        <w:rPr>
          <w:rFonts w:ascii="GHEA Grapalat" w:hAnsi="GHEA Grapalat"/>
          <w:i/>
          <w:color w:val="0070C0"/>
          <w:sz w:val="24"/>
          <w:szCs w:val="24"/>
          <w:lang w:val="hy-AM"/>
        </w:rPr>
        <w:t xml:space="preserve"> </w:t>
      </w:r>
      <w:r>
        <w:rPr>
          <w:rFonts w:ascii="GHEA Grapalat" w:hAnsi="GHEA Grapalat"/>
          <w:sz w:val="24"/>
          <w:szCs w:val="24"/>
        </w:rPr>
        <w:t>" не позднее, чем "</w:t>
      </w:r>
      <w:r w:rsidR="006841BA">
        <w:rPr>
          <w:rFonts w:ascii="GHEA Grapalat" w:hAnsi="GHEA Grapalat"/>
          <w:sz w:val="24"/>
          <w:szCs w:val="24"/>
          <w:lang w:val="hy-AM"/>
        </w:rPr>
        <w:t>12:00</w:t>
      </w:r>
      <w:r>
        <w:rPr>
          <w:rFonts w:ascii="GHEA Grapalat" w:hAnsi="GHEA Grapalat"/>
          <w:sz w:val="24"/>
          <w:szCs w:val="24"/>
        </w:rPr>
        <w:t>" часов "</w:t>
      </w:r>
      <w:r w:rsidR="006841BA">
        <w:rPr>
          <w:rFonts w:ascii="GHEA Grapalat" w:hAnsi="GHEA Grapalat"/>
          <w:sz w:val="24"/>
          <w:szCs w:val="24"/>
          <w:lang w:val="hy-AM"/>
        </w:rPr>
        <w:t>7</w:t>
      </w:r>
      <w:r>
        <w:rPr>
          <w:rFonts w:ascii="GHEA Grapalat" w:hAnsi="GHEA Grapalat"/>
          <w:sz w:val="24"/>
          <w:szCs w:val="24"/>
        </w:rPr>
        <w:t>"-</w:t>
      </w:r>
      <w:proofErr w:type="spellStart"/>
      <w:r>
        <w:rPr>
          <w:rFonts w:ascii="GHEA Grapalat" w:hAnsi="GHEA Grapalat"/>
          <w:sz w:val="24"/>
          <w:szCs w:val="24"/>
        </w:rPr>
        <w:t>го</w:t>
      </w:r>
      <w:proofErr w:type="spellEnd"/>
      <w:r>
        <w:rPr>
          <w:rFonts w:ascii="GHEA Grapalat" w:hAnsi="GHEA Grapalat"/>
          <w:sz w:val="24"/>
          <w:szCs w:val="24"/>
        </w:rPr>
        <w:t xml:space="preserve"> дня с даты опубликования в бюллетене объявления и приглашения на настоящую процедуру. </w:t>
      </w:r>
    </w:p>
    <w:p w:rsidR="00BA4929" w:rsidRPr="006259BB" w:rsidRDefault="00BA4929" w:rsidP="000239B5">
      <w:pPr>
        <w:pStyle w:val="23"/>
        <w:widowControl w:val="0"/>
        <w:tabs>
          <w:tab w:val="left" w:pos="1134"/>
        </w:tabs>
        <w:spacing w:after="160" w:line="240" w:lineRule="auto"/>
        <w:ind w:firstLine="567"/>
        <w:contextualSpacing/>
        <w:rPr>
          <w:rFonts w:ascii="GHEA Grapalat" w:hAnsi="GHEA Grapalat"/>
          <w:sz w:val="24"/>
          <w:szCs w:val="24"/>
        </w:rPr>
      </w:pPr>
      <w:r w:rsidRPr="006259BB">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sidR="006841BA" w:rsidRPr="006841BA">
        <w:rPr>
          <w:rFonts w:ascii="GHEA Grapalat" w:hAnsi="GHEA Grapalat"/>
          <w:color w:val="FF0000"/>
          <w:sz w:val="24"/>
          <w:szCs w:val="24"/>
        </w:rPr>
        <w:t xml:space="preserve"> </w:t>
      </w:r>
      <w:proofErr w:type="spellStart"/>
      <w:r w:rsidR="006841BA" w:rsidRPr="00A505E1">
        <w:rPr>
          <w:rFonts w:ascii="GHEA Grapalat" w:hAnsi="GHEA Grapalat"/>
          <w:color w:val="FF0000"/>
          <w:sz w:val="24"/>
          <w:szCs w:val="24"/>
        </w:rPr>
        <w:t>Ашхен</w:t>
      </w:r>
      <w:proofErr w:type="spellEnd"/>
      <w:r w:rsidR="006841BA" w:rsidRPr="00A505E1">
        <w:rPr>
          <w:rFonts w:ascii="GHEA Grapalat" w:hAnsi="GHEA Grapalat"/>
          <w:color w:val="FF0000"/>
          <w:sz w:val="24"/>
          <w:szCs w:val="24"/>
        </w:rPr>
        <w:t xml:space="preserve"> </w:t>
      </w:r>
      <w:proofErr w:type="spellStart"/>
      <w:r w:rsidR="006841BA" w:rsidRPr="00A505E1">
        <w:rPr>
          <w:rFonts w:ascii="GHEA Grapalat" w:hAnsi="GHEA Grapalat"/>
          <w:color w:val="FF0000"/>
          <w:sz w:val="24"/>
          <w:szCs w:val="24"/>
        </w:rPr>
        <w:t>Оганнисян</w:t>
      </w:r>
      <w:proofErr w:type="spellEnd"/>
      <w:r w:rsidR="006841BA">
        <w:rPr>
          <w:rFonts w:ascii="GHEA Grapalat" w:hAnsi="GHEA Grapalat"/>
        </w:rPr>
        <w:t xml:space="preserve"> </w:t>
      </w:r>
      <w:r>
        <w:rPr>
          <w:rFonts w:ascii="GHEA Grapalat" w:hAnsi="GHEA Grapalat"/>
        </w:rPr>
        <w:t xml:space="preserve">". </w:t>
      </w:r>
      <w:r w:rsidRPr="006259BB">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w:t>
      </w:r>
      <w:proofErr w:type="gramStart"/>
      <w:r w:rsidR="003C5795">
        <w:rPr>
          <w:rFonts w:ascii="GHEA Grapalat" w:hAnsi="GHEA Grapalat"/>
        </w:rPr>
        <w:t xml:space="preserve">телефона </w:t>
      </w:r>
      <w:r>
        <w:rPr>
          <w:rFonts w:ascii="GHEA Grapalat" w:hAnsi="GHEA Grapalat"/>
        </w:rPr>
        <w:t>,</w:t>
      </w:r>
      <w:proofErr w:type="gramEnd"/>
      <w:r>
        <w:rPr>
          <w:rFonts w:ascii="GHEA Grapalat" w:hAnsi="GHEA Grapalat"/>
        </w:rPr>
        <w:t xml:space="preserve">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w:t>
      </w:r>
      <w:r w:rsidR="003C5795" w:rsidRPr="003C5795">
        <w:rPr>
          <w:rFonts w:ascii="GHEA Grapalat" w:hAnsi="GHEA Grapalat"/>
        </w:rPr>
        <w:lastRenderedPageBreak/>
        <w:t>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w:t>
      </w:r>
      <w:proofErr w:type="gramStart"/>
      <w:r>
        <w:rPr>
          <w:rFonts w:ascii="GHEA Grapalat" w:hAnsi="GHEA Grapalat"/>
        </w:rPr>
        <w:t>пай)  в</w:t>
      </w:r>
      <w:proofErr w:type="gramEnd"/>
      <w:r>
        <w:rPr>
          <w:rFonts w:ascii="GHEA Grapalat" w:hAnsi="GHEA Grapalat"/>
        </w:rPr>
        <w:t xml:space="preserve">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62795D"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62795D" w:rsidP="00B46D58">
      <w:pPr>
        <w:widowControl w:val="0"/>
        <w:tabs>
          <w:tab w:val="left" w:pos="1134"/>
        </w:tabs>
        <w:spacing w:after="160"/>
        <w:ind w:firstLine="567"/>
        <w:jc w:val="both"/>
        <w:rPr>
          <w:rFonts w:ascii="GHEA Grapalat" w:hAnsi="GHEA Grapalat"/>
        </w:rPr>
      </w:pPr>
      <w:r>
        <w:rPr>
          <w:rFonts w:ascii="GHEA Grapalat" w:hAnsi="GHEA Grapalat"/>
        </w:rPr>
        <w:t>3</w:t>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67389F" w:rsidRPr="000811C1">
        <w:rPr>
          <w:rFonts w:ascii="GHEA Grapalat" w:hAnsi="GHEA Grapalat"/>
        </w:rPr>
        <w:t xml:space="preserve">. </w:t>
      </w:r>
      <w:r w:rsidR="006650C4">
        <w:rPr>
          <w:rStyle w:val="af6"/>
          <w:rFonts w:ascii="GHEA Grapalat" w:hAnsi="GHEA Grapalat"/>
        </w:rPr>
        <w:footnoteReference w:customMarkFollows="1" w:id="6"/>
        <w:t>7</w:t>
      </w:r>
    </w:p>
    <w:p w:rsidR="005F2C25" w:rsidRPr="00F04430" w:rsidRDefault="0062795D" w:rsidP="005F2C25">
      <w:pPr>
        <w:pStyle w:val="norm"/>
        <w:widowControl w:val="0"/>
        <w:tabs>
          <w:tab w:val="left" w:pos="1134"/>
        </w:tabs>
        <w:spacing w:after="160" w:line="360" w:lineRule="auto"/>
        <w:ind w:firstLine="567"/>
        <w:rPr>
          <w:rFonts w:ascii="GHEA Grapalat" w:hAnsi="GHEA Grapalat"/>
          <w:sz w:val="24"/>
          <w:szCs w:val="24"/>
        </w:rPr>
      </w:pPr>
      <w:r w:rsidRPr="00F04430">
        <w:rPr>
          <w:rFonts w:ascii="GHEA Grapalat" w:hAnsi="GHEA Grapalat"/>
          <w:sz w:val="24"/>
          <w:szCs w:val="24"/>
        </w:rPr>
        <w:t>4)</w:t>
      </w:r>
      <w:r w:rsidR="007014DE" w:rsidRPr="00F04430">
        <w:rPr>
          <w:rFonts w:ascii="GHEA Grapalat" w:hAnsi="GHEA Grapalat"/>
          <w:sz w:val="24"/>
          <w:szCs w:val="24"/>
        </w:rPr>
        <w:t xml:space="preserve"> </w:t>
      </w:r>
      <w:r w:rsidR="00BD4B37" w:rsidRPr="00F04430">
        <w:rPr>
          <w:rFonts w:ascii="GHEA Grapalat" w:hAnsi="GHEA Grapalat"/>
          <w:sz w:val="24"/>
          <w:szCs w:val="24"/>
        </w:rPr>
        <w:t>п</w:t>
      </w:r>
      <w:r w:rsidR="00F55752" w:rsidRPr="00F04430">
        <w:rPr>
          <w:rFonts w:ascii="GHEA Grapalat" w:hAnsi="GHEA Grapalat"/>
          <w:sz w:val="24"/>
          <w:szCs w:val="24"/>
        </w:rPr>
        <w:t>ри закупке строительных работ:</w:t>
      </w:r>
    </w:p>
    <w:p w:rsidR="004678B4" w:rsidRPr="00F04430" w:rsidRDefault="008404E2" w:rsidP="008404E2">
      <w:pPr>
        <w:ind w:firstLine="567"/>
        <w:jc w:val="both"/>
        <w:rPr>
          <w:rFonts w:ascii="GHEA Grapalat" w:hAnsi="GHEA Grapalat"/>
        </w:rPr>
      </w:pPr>
      <w:r w:rsidRPr="00F04430">
        <w:rPr>
          <w:rFonts w:ascii="GHEA Grapalat" w:hAnsi="GHEA Grapalat"/>
        </w:rPr>
        <w:t>- у</w:t>
      </w:r>
      <w:r w:rsidR="007A40C1" w:rsidRPr="00F04430">
        <w:rPr>
          <w:rFonts w:ascii="GHEA Grapalat" w:hAnsi="GHEA Grapalat"/>
        </w:rPr>
        <w:t>твержденн</w:t>
      </w:r>
      <w:r w:rsidR="00424E1F" w:rsidRPr="00F04430">
        <w:rPr>
          <w:rFonts w:ascii="GHEA Grapalat" w:hAnsi="GHEA Grapalat"/>
        </w:rPr>
        <w:t>ую</w:t>
      </w:r>
      <w:r w:rsidR="007A40C1" w:rsidRPr="00F04430">
        <w:rPr>
          <w:rFonts w:ascii="GHEA Grapalat" w:hAnsi="GHEA Grapalat"/>
        </w:rPr>
        <w:t xml:space="preserve"> им</w:t>
      </w:r>
      <w:r w:rsidR="00424E1F" w:rsidRPr="00F04430">
        <w:rPr>
          <w:rFonts w:ascii="GHEA Grapalat" w:hAnsi="GHEA Grapalat"/>
        </w:rPr>
        <w:t xml:space="preserve">, заполненную </w:t>
      </w:r>
      <w:r w:rsidR="00EF25F5" w:rsidRPr="00F04430">
        <w:rPr>
          <w:rFonts w:ascii="GHEA Grapalat" w:hAnsi="GHEA Grapalat"/>
        </w:rPr>
        <w:t>объемн</w:t>
      </w:r>
      <w:r w:rsidR="00FD1288" w:rsidRPr="00F04430">
        <w:rPr>
          <w:rFonts w:ascii="GHEA Grapalat" w:hAnsi="GHEA Grapalat"/>
        </w:rPr>
        <w:t>ую</w:t>
      </w:r>
      <w:r w:rsidR="00EF25F5" w:rsidRPr="00F04430">
        <w:rPr>
          <w:rFonts w:ascii="GHEA Grapalat" w:hAnsi="GHEA Grapalat"/>
        </w:rPr>
        <w:t xml:space="preserve"> ведомость-</w:t>
      </w:r>
      <w:r w:rsidR="00F26B08" w:rsidRPr="00F04430">
        <w:rPr>
          <w:rFonts w:ascii="GHEA Grapalat" w:hAnsi="GHEA Grapalat"/>
        </w:rPr>
        <w:t>смет</w:t>
      </w:r>
      <w:r w:rsidR="00424E1F" w:rsidRPr="00F04430">
        <w:rPr>
          <w:rFonts w:ascii="GHEA Grapalat" w:hAnsi="GHEA Grapalat"/>
        </w:rPr>
        <w:t>у</w:t>
      </w:r>
      <w:r w:rsidR="00F26B08" w:rsidRPr="00F04430">
        <w:rPr>
          <w:rFonts w:ascii="GHEA Grapalat" w:hAnsi="GHEA Grapalat"/>
        </w:rPr>
        <w:t xml:space="preserve">, </w:t>
      </w:r>
      <w:r w:rsidR="00F57E8E" w:rsidRPr="00F04430">
        <w:rPr>
          <w:rFonts w:ascii="GHEA Grapalat" w:hAnsi="GHEA Grapalat"/>
        </w:rPr>
        <w:t>с учетом</w:t>
      </w:r>
      <w:r w:rsidR="00311C27" w:rsidRPr="00F04430">
        <w:rPr>
          <w:rFonts w:ascii="GHEA Grapalat" w:hAnsi="GHEA Grapalat"/>
        </w:rPr>
        <w:t xml:space="preserve"> </w:t>
      </w:r>
      <w:r w:rsidR="00424E1F" w:rsidRPr="00F04430">
        <w:rPr>
          <w:rFonts w:ascii="GHEA Grapalat" w:hAnsi="GHEA Grapalat"/>
        </w:rPr>
        <w:t xml:space="preserve">приложенной к данному приглашению объемной </w:t>
      </w:r>
      <w:r w:rsidR="00BA6FB2" w:rsidRPr="00F04430">
        <w:rPr>
          <w:rFonts w:ascii="GHEA Grapalat" w:hAnsi="GHEA Grapalat"/>
        </w:rPr>
        <w:t>спецификации</w:t>
      </w:r>
      <w:r w:rsidR="00424E1F" w:rsidRPr="00F04430">
        <w:rPr>
          <w:rFonts w:ascii="GHEA Grapalat" w:hAnsi="GHEA Grapalat"/>
        </w:rPr>
        <w:t xml:space="preserve"> по разделам работ, с указанием </w:t>
      </w:r>
      <w:r w:rsidR="004678B4" w:rsidRPr="00F04430">
        <w:rPr>
          <w:rFonts w:ascii="GHEA Grapalat" w:hAnsi="GHEA Grapalat"/>
        </w:rPr>
        <w:t xml:space="preserve">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w:t>
      </w:r>
      <w:r w:rsidR="00CB1A0F" w:rsidRPr="00F04430">
        <w:rPr>
          <w:rFonts w:ascii="GHEA Grapalat" w:hAnsi="GHEA Grapalat"/>
        </w:rPr>
        <w:t>спецификации</w:t>
      </w:r>
      <w:r w:rsidR="004678B4" w:rsidRPr="00F04430">
        <w:rPr>
          <w:rFonts w:ascii="GHEA Grapalat" w:hAnsi="GHEA Grapalat"/>
        </w:rPr>
        <w:t>, приложенной к настоящей конкурсной документации. Разделы работ не могут быть искусственно объединены или разъедены.</w:t>
      </w:r>
    </w:p>
    <w:p w:rsidR="00BA6FB2" w:rsidRPr="00F04430" w:rsidRDefault="00BA6FB2" w:rsidP="008404E2">
      <w:pPr>
        <w:ind w:firstLine="567"/>
        <w:jc w:val="both"/>
        <w:rPr>
          <w:rFonts w:ascii="GHEA Grapalat" w:hAnsi="GHEA Grapalat"/>
        </w:rPr>
      </w:pPr>
    </w:p>
    <w:p w:rsidR="0088370A" w:rsidRDefault="007014DE" w:rsidP="008404E2">
      <w:pPr>
        <w:pStyle w:val="norm"/>
        <w:widowControl w:val="0"/>
        <w:tabs>
          <w:tab w:val="left" w:pos="1134"/>
        </w:tabs>
        <w:spacing w:after="160" w:line="240" w:lineRule="auto"/>
        <w:ind w:firstLine="567"/>
        <w:rPr>
          <w:rFonts w:ascii="GHEA Grapalat" w:hAnsi="GHEA Grapalat"/>
          <w:sz w:val="24"/>
          <w:szCs w:val="24"/>
        </w:rPr>
      </w:pPr>
      <w:r w:rsidRPr="00F04430">
        <w:rPr>
          <w:rFonts w:ascii="GHEA Grapalat" w:hAnsi="GHEA Grapalat"/>
          <w:sz w:val="24"/>
          <w:szCs w:val="24"/>
        </w:rPr>
        <w:t xml:space="preserve">- </w:t>
      </w:r>
      <w:r w:rsidR="00AA0E41" w:rsidRPr="00F04430">
        <w:rPr>
          <w:rFonts w:ascii="GHEA Grapalat" w:hAnsi="GHEA Grapalat"/>
          <w:sz w:val="24"/>
          <w:szCs w:val="24"/>
        </w:rPr>
        <w:t>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9D2ED7">
        <w:rPr>
          <w:rFonts w:ascii="GHEA Grapalat" w:hAnsi="GHEA Grapalat"/>
          <w:sz w:val="24"/>
          <w:szCs w:val="24"/>
        </w:rPr>
        <w:t>;</w:t>
      </w:r>
      <w:r w:rsidR="009D2ED7">
        <w:rPr>
          <w:rStyle w:val="af6"/>
          <w:rFonts w:ascii="GHEA Grapalat" w:hAnsi="GHEA Grapalat"/>
          <w:sz w:val="24"/>
          <w:szCs w:val="24"/>
        </w:rPr>
        <w:footnoteReference w:customMarkFollows="1" w:id="7"/>
        <w:t>8</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w:t>
      </w:r>
      <w:r w:rsidR="003E3FD0" w:rsidRPr="009044F1">
        <w:rPr>
          <w:rFonts w:ascii="GHEA Grapalat" w:hAnsi="GHEA Grapalat"/>
          <w:sz w:val="24"/>
          <w:szCs w:val="24"/>
        </w:rPr>
        <w:lastRenderedPageBreak/>
        <w:t xml:space="preserve">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87A1B" w:rsidRDefault="00787A1B">
      <w:pPr>
        <w:rPr>
          <w:rFonts w:ascii="GHEA Grapalat" w:hAnsi="GHEA Grapalat"/>
          <w:b/>
        </w:rPr>
      </w:pPr>
    </w:p>
    <w:p w:rsidR="00A45946" w:rsidRPr="002E4BC5" w:rsidRDefault="00333B85" w:rsidP="00B46D58">
      <w:pPr>
        <w:widowControl w:val="0"/>
        <w:spacing w:after="160"/>
        <w:jc w:val="center"/>
        <w:rPr>
          <w:rFonts w:ascii="GHEA Grapalat" w:hAnsi="GHEA Grapalat"/>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w:t>
      </w:r>
      <w:r w:rsidR="00BD6E80"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F7173E" w:rsidRPr="00F7173E">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7173E" w:rsidRPr="00F7173E">
        <w:rPr>
          <w:rFonts w:ascii="GHEA Grapalat" w:hAnsi="GHEA Grapalat"/>
          <w:sz w:val="24"/>
          <w:szCs w:val="24"/>
        </w:rPr>
        <w:t xml:space="preserve"> </w:t>
      </w:r>
      <w:r w:rsidR="004E68E0">
        <w:rPr>
          <w:rFonts w:ascii="GHEA Grapalat" w:hAnsi="GHEA Grapalat"/>
          <w:sz w:val="24"/>
          <w:szCs w:val="24"/>
        </w:rPr>
        <w:t>(</w:t>
      </w:r>
      <w:r w:rsidR="004E68E0" w:rsidRPr="00864470">
        <w:rPr>
          <w:rFonts w:ascii="GHEA Grapalat" w:hAnsi="GHEA Grapalat"/>
          <w:sz w:val="24"/>
          <w:szCs w:val="24"/>
        </w:rPr>
        <w:t>совокупность себестоимости и прогнозируемой прибыли</w:t>
      </w:r>
      <w:r w:rsidR="004E68E0">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9B550F"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7173E" w:rsidRPr="00F7173E">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есть несоответствие, однако </w:t>
      </w:r>
      <w:r w:rsidRPr="009044F1">
        <w:rPr>
          <w:rFonts w:ascii="GHEA Grapalat" w:hAnsi="GHEA Grapalat"/>
          <w:sz w:val="24"/>
          <w:szCs w:val="24"/>
        </w:rPr>
        <w:lastRenderedPageBreak/>
        <w:t>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260739" w:rsidRDefault="00A14685" w:rsidP="002607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260739">
        <w:rPr>
          <w:rFonts w:ascii="GHEA Grapalat" w:hAnsi="GHEA Grapalat"/>
          <w:sz w:val="24"/>
          <w:szCs w:val="24"/>
        </w:rPr>
        <w:t xml:space="preserve"> </w:t>
      </w:r>
      <w:r w:rsidR="00260739"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60739">
        <w:rPr>
          <w:rFonts w:ascii="GHEA Grapalat" w:hAnsi="GHEA Grapalat"/>
          <w:sz w:val="24"/>
          <w:szCs w:val="24"/>
        </w:rPr>
        <w:t>прописью</w:t>
      </w:r>
      <w:r w:rsidR="00260739" w:rsidRPr="00147FD7">
        <w:rPr>
          <w:rFonts w:ascii="GHEA Grapalat" w:hAnsi="GHEA Grapalat"/>
          <w:sz w:val="24"/>
          <w:szCs w:val="24"/>
        </w:rPr>
        <w:t xml:space="preserve"> в графах </w:t>
      </w:r>
      <w:r w:rsidR="00260739" w:rsidRPr="009044F1">
        <w:rPr>
          <w:rFonts w:ascii="GHEA Grapalat" w:hAnsi="GHEA Grapalat"/>
          <w:sz w:val="24"/>
          <w:szCs w:val="24"/>
        </w:rPr>
        <w:t>"</w:t>
      </w:r>
      <w:r w:rsidR="00260739" w:rsidRPr="00147FD7">
        <w:rPr>
          <w:rFonts w:ascii="GHEA Grapalat" w:hAnsi="GHEA Grapalat"/>
          <w:sz w:val="24"/>
          <w:szCs w:val="24"/>
        </w:rPr>
        <w:t>стоимость</w:t>
      </w:r>
      <w:r w:rsidR="00260739" w:rsidRPr="009044F1">
        <w:rPr>
          <w:rFonts w:ascii="GHEA Grapalat" w:hAnsi="GHEA Grapalat"/>
          <w:sz w:val="24"/>
          <w:szCs w:val="24"/>
        </w:rPr>
        <w:t>"</w:t>
      </w:r>
      <w:r w:rsidR="00260739" w:rsidRPr="00147FD7">
        <w:rPr>
          <w:rFonts w:ascii="GHEA Grapalat" w:hAnsi="GHEA Grapalat"/>
          <w:sz w:val="24"/>
          <w:szCs w:val="24"/>
        </w:rPr>
        <w:t xml:space="preserve"> и </w:t>
      </w:r>
      <w:r w:rsidR="00260739" w:rsidRPr="009044F1">
        <w:rPr>
          <w:rFonts w:ascii="GHEA Grapalat" w:hAnsi="GHEA Grapalat"/>
          <w:sz w:val="24"/>
          <w:szCs w:val="24"/>
        </w:rPr>
        <w:t>"</w:t>
      </w:r>
      <w:r w:rsidR="00260739" w:rsidRPr="00147FD7">
        <w:rPr>
          <w:rFonts w:ascii="GHEA Grapalat" w:hAnsi="GHEA Grapalat"/>
          <w:sz w:val="24"/>
          <w:szCs w:val="24"/>
        </w:rPr>
        <w:t>налог на добавленную стоимость</w:t>
      </w:r>
      <w:r w:rsidR="00260739" w:rsidRPr="009044F1">
        <w:rPr>
          <w:rFonts w:ascii="GHEA Grapalat" w:hAnsi="GHEA Grapalat"/>
          <w:sz w:val="24"/>
          <w:szCs w:val="24"/>
        </w:rPr>
        <w:t>"</w:t>
      </w:r>
      <w:r w:rsidR="00260739">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w:t>
      </w:r>
      <w:proofErr w:type="gramStart"/>
      <w:r w:rsidRPr="009044F1">
        <w:rPr>
          <w:rFonts w:ascii="GHEA Grapalat" w:hAnsi="GHEA Grapalat"/>
          <w:sz w:val="24"/>
          <w:szCs w:val="24"/>
        </w:rPr>
        <w:t>сведений</w:t>
      </w:r>
      <w:proofErr w:type="gramEnd"/>
      <w:r w:rsidRPr="009044F1">
        <w:rPr>
          <w:rFonts w:ascii="GHEA Grapalat" w:hAnsi="GHEA Grapalat"/>
          <w:sz w:val="24"/>
          <w:szCs w:val="24"/>
        </w:rPr>
        <w:t xml:space="preserve"> или документов иного типа</w:t>
      </w:r>
      <w:r w:rsidR="00EA5961">
        <w:rPr>
          <w:rFonts w:ascii="GHEA Grapalat" w:hAnsi="GHEA Grapalat"/>
          <w:sz w:val="24"/>
          <w:szCs w:val="24"/>
        </w:rPr>
        <w:t>,</w:t>
      </w:r>
      <w:r w:rsidRPr="009044F1">
        <w:rPr>
          <w:rFonts w:ascii="GHEA Grapalat" w:hAnsi="GHEA Grapalat"/>
          <w:sz w:val="24"/>
          <w:szCs w:val="24"/>
        </w:rPr>
        <w:t xml:space="preserve"> также размер прибыли участника не может быть ограничен приглашением.</w:t>
      </w:r>
    </w:p>
    <w:p w:rsidR="00873D42" w:rsidRPr="00230D36" w:rsidRDefault="00873D42" w:rsidP="00873D42">
      <w:pPr>
        <w:jc w:val="center"/>
        <w:rPr>
          <w:rFonts w:ascii="GHEA Grapalat" w:hAnsi="GHEA Grapalat"/>
          <w:b/>
        </w:rPr>
      </w:pPr>
    </w:p>
    <w:p w:rsidR="00096865" w:rsidRPr="00230D36" w:rsidRDefault="00220C7C" w:rsidP="00873D42">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873D42" w:rsidRPr="00230D36" w:rsidRDefault="00873D42" w:rsidP="00873D42">
      <w:pPr>
        <w:jc w:val="center"/>
        <w:rPr>
          <w:rFonts w:ascii="GHEA Grapalat" w:hAnsi="GHEA Grapalat"/>
          <w:b/>
        </w:rPr>
      </w:pP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ценового предложения участника. При этом если участник представил обеспечение заявки в размере, </w:t>
      </w:r>
      <w:r w:rsidRPr="009044F1">
        <w:rPr>
          <w:rFonts w:ascii="GHEA Grapalat" w:hAnsi="GHEA Grapalat"/>
        </w:rPr>
        <w:lastRenderedPageBreak/>
        <w:t>превышающем установленный настоящим пунктом размер, то заявка считается удовлетворяющей требованиям Приглашения и не подлежит отклонению.</w:t>
      </w:r>
    </w:p>
    <w:p w:rsidR="001578D4" w:rsidRPr="009044F1" w:rsidRDefault="001578D4" w:rsidP="00B46D58">
      <w:pPr>
        <w:widowControl w:val="0"/>
        <w:spacing w:after="160"/>
        <w:ind w:firstLine="567"/>
        <w:jc w:val="both"/>
        <w:rPr>
          <w:rFonts w:ascii="GHEA Grapalat" w:hAnsi="GHEA Grapalat" w:cs="Sylfaen"/>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w:t>
      </w:r>
      <w:proofErr w:type="gramStart"/>
      <w:r w:rsidRPr="009044F1">
        <w:rPr>
          <w:rFonts w:ascii="GHEA Grapalat" w:hAnsi="GHEA Grapalat"/>
        </w:rPr>
        <w:t>возврату</w:t>
      </w:r>
      <w:proofErr w:type="gramEnd"/>
      <w:r w:rsidRPr="009044F1">
        <w:rPr>
          <w:rFonts w:ascii="GHEA Grapalat" w:hAnsi="GHEA Grapalat"/>
        </w:rPr>
        <w:t xml:space="preserve">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w:t>
      </w:r>
    </w:p>
    <w:p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p>
    <w:p w:rsidR="000A7528" w:rsidRPr="009044F1" w:rsidRDefault="000A7528" w:rsidP="00B46D58">
      <w:pPr>
        <w:widowControl w:val="0"/>
        <w:tabs>
          <w:tab w:val="left" w:pos="1134"/>
        </w:tabs>
        <w:spacing w:after="160"/>
        <w:ind w:firstLine="567"/>
        <w:jc w:val="both"/>
        <w:rPr>
          <w:rFonts w:ascii="GHEA Grapalat" w:hAnsi="GHEA Grapalat"/>
        </w:rPr>
      </w:pPr>
      <w:r w:rsidRPr="009044F1">
        <w:rPr>
          <w:rFonts w:ascii="GHEA Grapalat" w:hAnsi="GHEA Grapalat"/>
        </w:rPr>
        <w:t>а.</w:t>
      </w:r>
      <w:r w:rsidR="003A6791" w:rsidRPr="005114D0">
        <w:rPr>
          <w:rFonts w:ascii="GHEA Grapalat" w:hAnsi="GHEA Grapalat"/>
        </w:rPr>
        <w:tab/>
      </w:r>
      <w:r w:rsidR="004834BA">
        <w:rPr>
          <w:rFonts w:ascii="GHEA Grapalat" w:hAnsi="GHEA Grapalat"/>
        </w:rPr>
        <w:t xml:space="preserve">если </w:t>
      </w:r>
      <w:r w:rsidRPr="009044F1">
        <w:rPr>
          <w:rFonts w:ascii="GHEA Grapalat" w:hAnsi="GHEA Grapalat"/>
        </w:rPr>
        <w:t>участник подает заявку на более чем один лот, то может представить обеспечение заявки как для каждого лота в отдельности, так и для всех лотов. В</w:t>
      </w:r>
      <w:r w:rsidR="003A6791">
        <w:rPr>
          <w:rFonts w:ascii="Courier New" w:hAnsi="Courier New" w:cs="Courier New"/>
          <w:lang w:val="en-US"/>
        </w:rPr>
        <w:t> </w:t>
      </w:r>
      <w:r w:rsidRPr="009044F1">
        <w:rPr>
          <w:rFonts w:ascii="GHEA Grapalat" w:hAnsi="GHEA Grapalat"/>
        </w:rPr>
        <w:t>случае представления обеспечения одной заявки, его сумма исчисляется в отношении общей суммы ценовых предложений по</w:t>
      </w:r>
      <w:r w:rsidR="003A6791">
        <w:rPr>
          <w:rFonts w:ascii="Courier New" w:hAnsi="Courier New" w:cs="Courier New"/>
          <w:lang w:val="en-US"/>
        </w:rPr>
        <w:t> </w:t>
      </w:r>
      <w:r w:rsidRPr="009044F1">
        <w:rPr>
          <w:rFonts w:ascii="GHEA Grapalat" w:hAnsi="GHEA Grapalat"/>
        </w:rPr>
        <w:t xml:space="preserve">представленным лотам. Если общая сумма представленных по лотам ценовых предложений превышает </w:t>
      </w:r>
      <w:r w:rsidR="008463FB">
        <w:rPr>
          <w:rFonts w:ascii="GHEA Grapalat" w:hAnsi="GHEA Grapalat"/>
        </w:rPr>
        <w:t>10</w:t>
      </w:r>
      <w:r w:rsidR="008463FB" w:rsidRPr="009044F1">
        <w:rPr>
          <w:rFonts w:ascii="GHEA Grapalat" w:hAnsi="GHEA Grapalat"/>
        </w:rPr>
        <w:t xml:space="preserve"> </w:t>
      </w:r>
      <w:r w:rsidRPr="009044F1">
        <w:rPr>
          <w:rFonts w:ascii="GHEA Grapalat" w:hAnsi="GHEA Grapalat"/>
        </w:rPr>
        <w:t xml:space="preserve">млн. </w:t>
      </w:r>
      <w:proofErr w:type="spellStart"/>
      <w:r w:rsidRPr="009044F1">
        <w:rPr>
          <w:rFonts w:ascii="GHEA Grapalat" w:hAnsi="GHEA Grapalat"/>
        </w:rPr>
        <w:t>драмов</w:t>
      </w:r>
      <w:proofErr w:type="spellEnd"/>
      <w:r w:rsidRPr="009044F1">
        <w:rPr>
          <w:rFonts w:ascii="GHEA Grapalat" w:hAnsi="GHEA Grapalat"/>
        </w:rPr>
        <w:t xml:space="preserve"> РА, однако представленные по</w:t>
      </w:r>
      <w:r w:rsidR="003A6791">
        <w:rPr>
          <w:rFonts w:ascii="Courier New" w:hAnsi="Courier New" w:cs="Courier New"/>
          <w:lang w:val="en-US"/>
        </w:rPr>
        <w:t> </w:t>
      </w:r>
      <w:r w:rsidRPr="009044F1">
        <w:rPr>
          <w:rFonts w:ascii="GHEA Grapalat" w:hAnsi="GHEA Grapalat"/>
        </w:rPr>
        <w:t xml:space="preserve">отдельным лотам </w:t>
      </w:r>
      <w:proofErr w:type="gramStart"/>
      <w:r w:rsidRPr="009044F1">
        <w:rPr>
          <w:rFonts w:ascii="GHEA Grapalat" w:hAnsi="GHEA Grapalat"/>
        </w:rPr>
        <w:t>ценовые предложения</w:t>
      </w:r>
      <w:proofErr w:type="gramEnd"/>
      <w:r w:rsidRPr="009044F1">
        <w:rPr>
          <w:rFonts w:ascii="GHEA Grapalat" w:hAnsi="GHEA Grapalat"/>
        </w:rPr>
        <w:t xml:space="preserve"> не превышают этого размера, то</w:t>
      </w:r>
      <w:r w:rsidR="00E70FC4">
        <w:rPr>
          <w:rFonts w:ascii="Courier New" w:hAnsi="Courier New" w:cs="Courier New"/>
          <w:lang w:val="en-US"/>
        </w:rPr>
        <w:t> </w:t>
      </w:r>
      <w:r w:rsidRPr="009044F1">
        <w:rPr>
          <w:rFonts w:ascii="GHEA Grapalat" w:hAnsi="GHEA Grapalat"/>
        </w:rPr>
        <w:t>обеспечение заявки не представляется;</w:t>
      </w:r>
    </w:p>
    <w:p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096865" w:rsidRPr="00681F45"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E70FC4" w:rsidRPr="005114D0">
        <w:rPr>
          <w:rFonts w:ascii="GHEA Grapalat" w:hAnsi="GHEA Grapalat"/>
        </w:rPr>
        <w:tab/>
      </w:r>
      <w:r w:rsidRPr="009044F1">
        <w:rPr>
          <w:rFonts w:ascii="GHEA Grapalat" w:hAnsi="GHEA Grapalat"/>
        </w:rPr>
        <w:t>после вскрытия заявок отказался от дальнейшего</w:t>
      </w:r>
      <w:r w:rsidR="00681F45">
        <w:rPr>
          <w:rFonts w:ascii="GHEA Grapalat" w:hAnsi="GHEA Grapalat"/>
        </w:rPr>
        <w:t xml:space="preserve"> участия в настоящей процедуре.</w:t>
      </w:r>
    </w:p>
    <w:p w:rsidR="00A42E71" w:rsidRPr="00681F45"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Обеспечение заявки должно быть действительно в течение 90</w:t>
      </w:r>
      <w:r w:rsidR="008E3C53">
        <w:rPr>
          <w:rFonts w:ascii="Courier New" w:hAnsi="Courier New" w:cs="Courier New"/>
        </w:rPr>
        <w:t> </w:t>
      </w:r>
      <w:r w:rsidRPr="009044F1">
        <w:rPr>
          <w:rFonts w:ascii="GHEA Grapalat" w:hAnsi="GHEA Grapalat"/>
        </w:rPr>
        <w:t xml:space="preserve">(девяноста) </w:t>
      </w:r>
      <w:r w:rsidR="00F80761">
        <w:rPr>
          <w:rFonts w:ascii="GHEA Grapalat" w:hAnsi="GHEA Grapalat"/>
        </w:rPr>
        <w:t xml:space="preserve">рабочих </w:t>
      </w:r>
      <w:r w:rsidRPr="009044F1">
        <w:rPr>
          <w:rFonts w:ascii="GHEA Grapalat" w:hAnsi="GHEA Grapalat"/>
        </w:rPr>
        <w:t xml:space="preserve">дней со дня подачи заявки. Обеспечение заявки подлежит </w:t>
      </w:r>
      <w:proofErr w:type="gramStart"/>
      <w:r w:rsidRPr="009044F1">
        <w:rPr>
          <w:rFonts w:ascii="GHEA Grapalat" w:hAnsi="GHEA Grapalat"/>
        </w:rPr>
        <w:t>возврату</w:t>
      </w:r>
      <w:proofErr w:type="gramEnd"/>
      <w:r w:rsidRPr="009044F1">
        <w:rPr>
          <w:rFonts w:ascii="GHEA Grapalat" w:hAnsi="GHEA Grapalat"/>
        </w:rPr>
        <w:t xml:space="preserve">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w:t>
      </w:r>
      <w:r w:rsidR="00681F45">
        <w:rPr>
          <w:rFonts w:ascii="GHEA Grapalat" w:hAnsi="GHEA Grapalat"/>
        </w:rPr>
        <w:t>части 1 настоящего Приглашения.</w:t>
      </w: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E21F2" w:rsidRPr="00B51F5D" w:rsidRDefault="00FD2748" w:rsidP="00E45430">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0E21F2" w:rsidRPr="009F3DC7">
        <w:rPr>
          <w:rFonts w:ascii="GHEA Grapalat" w:hAnsi="GHEA Grapalat"/>
          <w:sz w:val="24"/>
          <w:szCs w:val="24"/>
        </w:rPr>
        <w:t xml:space="preserve">Вскрытие заявок произойдет </w:t>
      </w:r>
      <w:r w:rsidR="000E21F2" w:rsidRPr="002B605C">
        <w:rPr>
          <w:rFonts w:ascii="GHEA Grapalat" w:hAnsi="GHEA Grapalat"/>
          <w:sz w:val="24"/>
          <w:szCs w:val="24"/>
        </w:rPr>
        <w:t xml:space="preserve">на заседании комиссии по вскрытию заявок </w:t>
      </w:r>
      <w:r w:rsidR="000E21F2" w:rsidRPr="009F3DC7">
        <w:rPr>
          <w:rFonts w:ascii="GHEA Grapalat" w:hAnsi="GHEA Grapalat"/>
          <w:sz w:val="24"/>
          <w:szCs w:val="24"/>
        </w:rPr>
        <w:t>на "</w:t>
      </w:r>
      <w:r w:rsidR="006841BA">
        <w:rPr>
          <w:rFonts w:ascii="GHEA Grapalat" w:hAnsi="GHEA Grapalat"/>
          <w:sz w:val="24"/>
          <w:szCs w:val="24"/>
          <w:lang w:val="hy-AM"/>
        </w:rPr>
        <w:t>7</w:t>
      </w:r>
      <w:r w:rsidR="000E21F2" w:rsidRPr="009F3DC7">
        <w:rPr>
          <w:rFonts w:ascii="GHEA Grapalat" w:hAnsi="GHEA Grapalat"/>
          <w:sz w:val="24"/>
          <w:szCs w:val="24"/>
        </w:rPr>
        <w:t>"-</w:t>
      </w:r>
      <w:proofErr w:type="spellStart"/>
      <w:r w:rsidR="000E21F2" w:rsidRPr="009F3DC7">
        <w:rPr>
          <w:rFonts w:ascii="GHEA Grapalat" w:hAnsi="GHEA Grapalat"/>
          <w:sz w:val="24"/>
          <w:szCs w:val="24"/>
        </w:rPr>
        <w:t>ый</w:t>
      </w:r>
      <w:proofErr w:type="spellEnd"/>
      <w:r w:rsidR="000E21F2" w:rsidRPr="009F3DC7">
        <w:rPr>
          <w:rFonts w:ascii="GHEA Grapalat" w:hAnsi="GHEA Grapalat"/>
          <w:sz w:val="24"/>
          <w:szCs w:val="24"/>
        </w:rPr>
        <w:t xml:space="preserve"> день в "</w:t>
      </w:r>
      <w:r w:rsidR="006841BA">
        <w:rPr>
          <w:rFonts w:ascii="GHEA Grapalat" w:hAnsi="GHEA Grapalat"/>
          <w:sz w:val="24"/>
          <w:szCs w:val="24"/>
          <w:lang w:val="hy-AM"/>
        </w:rPr>
        <w:t>12:00</w:t>
      </w:r>
      <w:r w:rsidR="000E21F2">
        <w:rPr>
          <w:rFonts w:ascii="GHEA Grapalat" w:hAnsi="GHEA Grapalat"/>
          <w:sz w:val="24"/>
          <w:szCs w:val="24"/>
        </w:rPr>
        <w:t xml:space="preserve">" со дня опубликования </w:t>
      </w:r>
      <w:r w:rsidR="000E21F2" w:rsidRPr="00C765E3">
        <w:rPr>
          <w:rFonts w:ascii="GHEA Grapalat" w:hAnsi="GHEA Grapalat"/>
          <w:sz w:val="24"/>
          <w:szCs w:val="24"/>
        </w:rPr>
        <w:t>в бюллетене</w:t>
      </w:r>
      <w:r w:rsidR="000E21F2">
        <w:rPr>
          <w:rFonts w:ascii="GHEA Grapalat" w:hAnsi="GHEA Grapalat"/>
          <w:sz w:val="24"/>
          <w:szCs w:val="24"/>
        </w:rPr>
        <w:t xml:space="preserve"> </w:t>
      </w:r>
      <w:r w:rsidR="000E21F2" w:rsidRPr="009F3DC7">
        <w:rPr>
          <w:rFonts w:ascii="GHEA Grapalat" w:hAnsi="GHEA Grapalat"/>
          <w:sz w:val="24"/>
          <w:szCs w:val="24"/>
        </w:rPr>
        <w:t>объявления и приг</w:t>
      </w:r>
      <w:r w:rsidR="000E21F2">
        <w:rPr>
          <w:rFonts w:ascii="GHEA Grapalat" w:hAnsi="GHEA Grapalat"/>
          <w:sz w:val="24"/>
          <w:szCs w:val="24"/>
        </w:rPr>
        <w:t>лашения на настоящую процедуру.</w:t>
      </w:r>
    </w:p>
    <w:p w:rsidR="000E21F2" w:rsidRDefault="000E21F2" w:rsidP="00E45430">
      <w:pPr>
        <w:widowControl w:val="0"/>
        <w:spacing w:after="160"/>
        <w:ind w:firstLine="567"/>
        <w:jc w:val="both"/>
        <w:rPr>
          <w:rFonts w:ascii="GHEA Grapalat" w:hAnsi="GHEA Grapalat"/>
        </w:rPr>
      </w:pPr>
      <w:r w:rsidRPr="009F3DC7">
        <w:rPr>
          <w:rFonts w:ascii="GHEA Grapalat" w:hAnsi="GHEA Grapalat"/>
        </w:rPr>
        <w:t>На заседании по вскрытию</w:t>
      </w:r>
      <w:r w:rsidR="004411C1" w:rsidRPr="00D2548C">
        <w:rPr>
          <w:rFonts w:ascii="GHEA Grapalat" w:hAnsi="GHEA Grapalat"/>
        </w:rPr>
        <w:t xml:space="preserve"> и оценке</w:t>
      </w:r>
      <w:r w:rsidRPr="009F3DC7">
        <w:rPr>
          <w:rFonts w:ascii="GHEA Grapalat" w:hAnsi="GHEA Grapalat"/>
        </w:rPr>
        <w:t xml:space="preserve"> заявок</w:t>
      </w:r>
      <w:r>
        <w:rPr>
          <w:rFonts w:ascii="GHEA Grapalat" w:hAnsi="GHEA Grapalat"/>
        </w:rPr>
        <w:t>:</w:t>
      </w:r>
    </w:p>
    <w:p w:rsidR="000E21F2" w:rsidRDefault="000E21F2" w:rsidP="00E45430">
      <w:pPr>
        <w:widowControl w:val="0"/>
        <w:spacing w:after="160"/>
        <w:ind w:firstLine="284"/>
        <w:jc w:val="both"/>
        <w:rPr>
          <w:rFonts w:ascii="GHEA Grapalat" w:hAnsi="GHEA Grapalat"/>
        </w:rPr>
      </w:pPr>
      <w:r>
        <w:rPr>
          <w:rFonts w:ascii="GHEA Grapalat" w:hAnsi="GHEA Grapalat"/>
        </w:rPr>
        <w:lastRenderedPageBreak/>
        <w:t xml:space="preserve"> 1)</w:t>
      </w:r>
      <w:r>
        <w:rPr>
          <w:rFonts w:ascii="GHEA Grapalat" w:hAnsi="GHEA Grapalat"/>
        </w:rPr>
        <w:tab/>
      </w:r>
      <w:r w:rsidRPr="009F3DC7">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Default="000E21F2" w:rsidP="00E45430">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E45430" w:rsidRDefault="00FD2748" w:rsidP="000E21F2">
      <w:pPr>
        <w:pStyle w:val="23"/>
        <w:widowControl w:val="0"/>
        <w:tabs>
          <w:tab w:val="left" w:pos="1134"/>
        </w:tabs>
        <w:spacing w:after="160" w:line="240" w:lineRule="auto"/>
        <w:ind w:firstLine="567"/>
        <w:rPr>
          <w:rFonts w:ascii="GHEA Grapalat" w:hAnsi="GHEA Grapalat"/>
          <w:sz w:val="24"/>
          <w:szCs w:val="24"/>
        </w:rPr>
      </w:pPr>
      <w:r w:rsidRPr="00E45430">
        <w:rPr>
          <w:rFonts w:ascii="GHEA Grapalat" w:hAnsi="GHEA Grapalat"/>
          <w:sz w:val="24"/>
          <w:szCs w:val="24"/>
        </w:rPr>
        <w:t>8.2.</w:t>
      </w:r>
      <w:r w:rsidR="00D07367" w:rsidRPr="00E45430">
        <w:rPr>
          <w:rFonts w:ascii="GHEA Grapalat" w:hAnsi="GHEA Grapalat"/>
          <w:sz w:val="24"/>
          <w:szCs w:val="24"/>
        </w:rPr>
        <w:tab/>
      </w:r>
      <w:r w:rsidRPr="00E45430">
        <w:rPr>
          <w:rFonts w:ascii="GHEA Grapalat" w:hAnsi="GHEA Grapalat"/>
          <w:sz w:val="24"/>
          <w:szCs w:val="24"/>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1151FB">
        <w:rPr>
          <w:rFonts w:ascii="GHEA Grapalat" w:hAnsi="GHEA Grapalat"/>
        </w:rPr>
        <w:t>.</w:t>
      </w:r>
    </w:p>
    <w:p w:rsidR="00B514E8" w:rsidRPr="009044F1"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D1509">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 xml:space="preserve">Отобранный </w:t>
      </w:r>
      <w:proofErr w:type="spellStart"/>
      <w:r w:rsidR="00D22CBB">
        <w:rPr>
          <w:rFonts w:ascii="GHEA Grapalat" w:hAnsi="GHEA Grapalat"/>
          <w:sz w:val="24"/>
          <w:szCs w:val="24"/>
        </w:rPr>
        <w:t>у</w:t>
      </w:r>
      <w:r w:rsidRPr="009044F1">
        <w:rPr>
          <w:rFonts w:ascii="GHEA Grapalat" w:hAnsi="GHEA Grapalat"/>
          <w:sz w:val="24"/>
          <w:szCs w:val="24"/>
        </w:rPr>
        <w:t>частникопределяется</w:t>
      </w:r>
      <w:proofErr w:type="spellEnd"/>
      <w:r w:rsidRPr="009044F1">
        <w:rPr>
          <w:rFonts w:ascii="GHEA Grapalat" w:hAnsi="GHEA Grapalat"/>
          <w:sz w:val="24"/>
          <w:szCs w:val="24"/>
        </w:rPr>
        <w:t xml:space="preserve">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83765C">
        <w:rPr>
          <w:rFonts w:ascii="GHEA Grapalat" w:hAnsi="GHEA Grapalat"/>
          <w:sz w:val="24"/>
          <w:szCs w:val="24"/>
        </w:rPr>
        <w:t>.</w:t>
      </w:r>
    </w:p>
    <w:p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023B6C">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 </w:t>
      </w:r>
      <w:r w:rsidR="008F42B8">
        <w:rPr>
          <w:rFonts w:ascii="GHEA Grapalat" w:hAnsi="GHEA Grapalat"/>
          <w:i w:val="0"/>
          <w:sz w:val="24"/>
          <w:szCs w:val="24"/>
          <w:lang w:val="hy-AM"/>
        </w:rPr>
        <w:t>480</w:t>
      </w:r>
      <w:r w:rsidR="00E13FD9">
        <w:rPr>
          <w:rStyle w:val="af6"/>
          <w:rFonts w:ascii="GHEA Grapalat" w:hAnsi="GHEA Grapalat"/>
          <w:i w:val="0"/>
          <w:sz w:val="24"/>
          <w:szCs w:val="24"/>
        </w:rPr>
        <w:footnoteReference w:customMarkFollows="1" w:id="8"/>
        <w:t>10</w:t>
      </w:r>
      <w:r w:rsidR="00A01157">
        <w:rPr>
          <w:rFonts w:ascii="GHEA Grapalat" w:hAnsi="GHEA Grapalat"/>
          <w:i w:val="0"/>
          <w:sz w:val="24"/>
          <w:szCs w:val="24"/>
        </w:rPr>
        <w:t>.</w:t>
      </w:r>
    </w:p>
    <w:p w:rsidR="00096865" w:rsidRPr="009044F1"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lastRenderedPageBreak/>
        <w:t>8.</w:t>
      </w:r>
      <w:r w:rsidR="007939CF">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E30B8">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proofErr w:type="gramStart"/>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w:t>
      </w:r>
      <w:proofErr w:type="gramEnd"/>
      <w:r w:rsidR="00A00A1F">
        <w:rPr>
          <w:rFonts w:ascii="GHEA Grapalat" w:hAnsi="GHEA Grapalat"/>
          <w:sz w:val="24"/>
          <w:szCs w:val="24"/>
        </w:rPr>
        <w:t xml:space="preserve"> </w:t>
      </w:r>
      <w:r w:rsidRPr="009044F1">
        <w:rPr>
          <w:rFonts w:ascii="GHEA Grapalat" w:hAnsi="GHEA Grapalat"/>
          <w:sz w:val="24"/>
          <w:szCs w:val="24"/>
        </w:rPr>
        <w:t xml:space="preserve">последующие места.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00D877C5">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0A785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w:t>
      </w:r>
      <w:r w:rsidRPr="009044F1">
        <w:rPr>
          <w:rFonts w:ascii="GHEA Grapalat" w:hAnsi="GHEA Grapalat"/>
          <w:sz w:val="24"/>
          <w:szCs w:val="24"/>
        </w:rPr>
        <w:lastRenderedPageBreak/>
        <w:t>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xml:space="preserve">, </w:t>
      </w:r>
      <w:proofErr w:type="gramStart"/>
      <w:r w:rsidR="00927888" w:rsidRPr="00927888">
        <w:rPr>
          <w:rFonts w:ascii="GHEA Grapalat" w:hAnsi="GHEA Grapalat"/>
          <w:sz w:val="24"/>
          <w:szCs w:val="24"/>
        </w:rPr>
        <w:t>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w:t>
      </w:r>
      <w:proofErr w:type="gramEnd"/>
      <w:r w:rsidR="00927888" w:rsidRPr="00927888">
        <w:rPr>
          <w:rFonts w:ascii="GHEA Grapalat" w:hAnsi="GHEA Grapalat"/>
          <w:sz w:val="24"/>
          <w:szCs w:val="24"/>
        </w:rPr>
        <w:t xml:space="preserve"> на </w:t>
      </w:r>
      <w:r w:rsidR="00927888">
        <w:rPr>
          <w:rFonts w:ascii="GHEA Grapalat" w:hAnsi="GHEA Grapalat"/>
          <w:sz w:val="24"/>
          <w:szCs w:val="24"/>
        </w:rPr>
        <w:t>за</w:t>
      </w:r>
      <w:r w:rsidR="00927888" w:rsidRPr="00927888">
        <w:rPr>
          <w:rFonts w:ascii="GHEA Grapalat" w:hAnsi="GHEA Grapalat"/>
          <w:sz w:val="24"/>
          <w:szCs w:val="24"/>
        </w:rPr>
        <w:t>купку</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w:t>
      </w:r>
      <w:proofErr w:type="gramStart"/>
      <w:r w:rsidRPr="009044F1">
        <w:rPr>
          <w:rFonts w:ascii="GHEA Grapalat" w:hAnsi="GHEA Grapalat"/>
          <w:sz w:val="24"/>
          <w:szCs w:val="24"/>
        </w:rPr>
        <w:t>истечения установленного для переговоров окончательного срока</w:t>
      </w:r>
      <w:proofErr w:type="gramEnd"/>
      <w:r w:rsidRPr="009044F1">
        <w:rPr>
          <w:rFonts w:ascii="GHEA Grapalat" w:hAnsi="GHEA Grapalat"/>
          <w:sz w:val="24"/>
          <w:szCs w:val="24"/>
        </w:rPr>
        <w:t xml:space="preserve">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средств с продлением сроков </w:t>
      </w:r>
      <w:r w:rsidR="00AC3B57">
        <w:rPr>
          <w:rFonts w:ascii="GHEA Grapalat" w:hAnsi="GHEA Grapalat"/>
          <w:sz w:val="24"/>
          <w:szCs w:val="24"/>
        </w:rPr>
        <w:t>работ</w:t>
      </w:r>
      <w:r w:rsidR="00B11432" w:rsidRPr="000811C1">
        <w:rPr>
          <w:rFonts w:ascii="GHEA Grapalat" w:hAnsi="GHEA Grapalat"/>
          <w:sz w:val="24"/>
          <w:szCs w:val="24"/>
        </w:rPr>
        <w:t xml:space="preserve">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B514E8" w:rsidRPr="00522932" w:rsidRDefault="003572EA" w:rsidP="00522932">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 xml:space="preserve">за исключением случая, предусмотренного </w:t>
      </w:r>
      <w:proofErr w:type="gramStart"/>
      <w:r w:rsidR="00C34AFD" w:rsidRPr="00C34AFD">
        <w:rPr>
          <w:rFonts w:ascii="GHEA Grapalat" w:hAnsi="GHEA Grapalat"/>
          <w:sz w:val="24"/>
          <w:szCs w:val="24"/>
        </w:rPr>
        <w:t>абзацем</w:t>
      </w:r>
      <w:r w:rsidR="00C34AFD">
        <w:rPr>
          <w:rFonts w:ascii="GHEA Grapalat" w:hAnsi="GHEA Grapalat"/>
          <w:sz w:val="24"/>
          <w:szCs w:val="24"/>
        </w:rPr>
        <w:t xml:space="preserve"> </w:t>
      </w:r>
      <w:r w:rsidR="00C34AFD" w:rsidRPr="00C34AFD">
        <w:rPr>
          <w:rFonts w:ascii="GHEA Grapalat" w:hAnsi="GHEA Grapalat"/>
          <w:sz w:val="24"/>
          <w:szCs w:val="24"/>
        </w:rPr>
        <w:t>,</w:t>
      </w:r>
      <w:proofErr w:type="gramEnd"/>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w:t>
      </w:r>
      <w:r w:rsidR="00FD2748" w:rsidRPr="00522932">
        <w:rPr>
          <w:rFonts w:ascii="GHEA Grapalat" w:hAnsi="GHEA Grapalat"/>
          <w:sz w:val="24"/>
          <w:szCs w:val="24"/>
        </w:rPr>
        <w:t>8.</w:t>
      </w:r>
      <w:r w:rsidR="00FD6933" w:rsidRPr="00522932">
        <w:rPr>
          <w:rFonts w:ascii="GHEA Grapalat" w:hAnsi="GHEA Grapalat"/>
          <w:sz w:val="24"/>
          <w:szCs w:val="24"/>
        </w:rPr>
        <w:t>7</w:t>
      </w:r>
      <w:r w:rsidR="00FD2748" w:rsidRPr="00522932">
        <w:rPr>
          <w:rFonts w:ascii="GHEA Grapalat" w:hAnsi="GHEA Grapalat"/>
          <w:sz w:val="24"/>
          <w:szCs w:val="24"/>
        </w:rPr>
        <w:t>.</w:t>
      </w:r>
      <w:r w:rsidR="00C37724" w:rsidRPr="00522932">
        <w:rPr>
          <w:rFonts w:ascii="GHEA Grapalat" w:hAnsi="GHEA Grapalat"/>
          <w:sz w:val="24"/>
          <w:szCs w:val="24"/>
        </w:rPr>
        <w:tab/>
      </w:r>
      <w:r w:rsidR="00FD2748" w:rsidRPr="00522932">
        <w:rPr>
          <w:rFonts w:ascii="GHEA Grapalat" w:hAnsi="GHEA Grapalat"/>
          <w:sz w:val="24"/>
          <w:szCs w:val="24"/>
        </w:rPr>
        <w:t xml:space="preserve">При наличии требования секретарь комиссии незамедлительно предоставляет предъявившему такое требование участнику копию заявки любого </w:t>
      </w:r>
      <w:proofErr w:type="gramStart"/>
      <w:r w:rsidR="00FD2748" w:rsidRPr="00522932">
        <w:rPr>
          <w:rFonts w:ascii="GHEA Grapalat" w:hAnsi="GHEA Grapalat"/>
          <w:sz w:val="24"/>
          <w:szCs w:val="24"/>
        </w:rPr>
        <w:t>участника,.</w:t>
      </w:r>
      <w:proofErr w:type="gramEnd"/>
      <w:r w:rsidR="00FD2748" w:rsidRPr="00522932">
        <w:rPr>
          <w:rFonts w:ascii="GHEA Grapalat" w:hAnsi="GHEA Grapalat"/>
          <w:sz w:val="24"/>
          <w:szCs w:val="24"/>
        </w:rPr>
        <w:t xml:space="preserve"> При невозможности выполнения требования лицу, предъявившему требование, незамедлительно предоставляются </w:t>
      </w:r>
      <w:r w:rsidR="00F7541A" w:rsidRPr="00522932">
        <w:rPr>
          <w:rFonts w:ascii="GHEA Grapalat" w:hAnsi="GHEA Grapalat"/>
          <w:sz w:val="24"/>
          <w:szCs w:val="24"/>
        </w:rPr>
        <w:t xml:space="preserve">включенные в заявку </w:t>
      </w:r>
      <w:r w:rsidR="00FD2748" w:rsidRPr="00522932">
        <w:rPr>
          <w:rFonts w:ascii="GHEA Grapalat" w:hAnsi="GHEA Grapalat"/>
          <w:sz w:val="24"/>
          <w:szCs w:val="24"/>
        </w:rPr>
        <w:t>документ</w:t>
      </w:r>
      <w:r w:rsidR="00F7541A" w:rsidRPr="00522932">
        <w:rPr>
          <w:rFonts w:ascii="GHEA Grapalat" w:hAnsi="GHEA Grapalat"/>
          <w:sz w:val="24"/>
          <w:szCs w:val="24"/>
        </w:rPr>
        <w:t>ы</w:t>
      </w:r>
      <w:r w:rsidR="00FD2748" w:rsidRPr="00522932">
        <w:rPr>
          <w:rFonts w:ascii="GHEA Grapalat" w:hAnsi="GHEA Grapalat"/>
          <w:sz w:val="24"/>
          <w:szCs w:val="24"/>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2932">
        <w:rPr>
          <w:rFonts w:ascii="GHEA Grapalat" w:hAnsi="GHEA Grapalat"/>
          <w:sz w:val="24"/>
          <w:szCs w:val="24"/>
        </w:rPr>
        <w:t> </w:t>
      </w:r>
      <w:r w:rsidR="00FD2748" w:rsidRPr="00522932">
        <w:rPr>
          <w:rFonts w:ascii="GHEA Grapalat" w:hAnsi="GHEA Grapalat"/>
          <w:sz w:val="24"/>
          <w:szCs w:val="24"/>
        </w:rPr>
        <w:t>препятствуя нормальному функционированию комиссии.</w:t>
      </w:r>
    </w:p>
    <w:p w:rsidR="00AD2081" w:rsidRPr="00D67FDE" w:rsidRDefault="00A150A9" w:rsidP="00B46D58">
      <w:pPr>
        <w:pStyle w:val="norm"/>
        <w:widowControl w:val="0"/>
        <w:tabs>
          <w:tab w:val="left" w:pos="1134"/>
        </w:tabs>
        <w:spacing w:after="160" w:line="240" w:lineRule="auto"/>
        <w:ind w:firstLine="567"/>
        <w:rPr>
          <w:rFonts w:ascii="GHEA Grapalat" w:hAnsi="GHEA Grapalat"/>
          <w:sz w:val="24"/>
          <w:szCs w:val="24"/>
        </w:rPr>
      </w:pPr>
      <w:r w:rsidRPr="00D67FDE">
        <w:rPr>
          <w:rFonts w:ascii="GHEA Grapalat" w:hAnsi="GHEA Grapalat"/>
          <w:sz w:val="24"/>
          <w:szCs w:val="24"/>
        </w:rPr>
        <w:t>8.</w:t>
      </w:r>
      <w:r w:rsidR="00D800E8" w:rsidRPr="00D67FDE">
        <w:rPr>
          <w:rFonts w:ascii="GHEA Grapalat" w:hAnsi="GHEA Grapalat"/>
          <w:sz w:val="24"/>
          <w:szCs w:val="24"/>
        </w:rPr>
        <w:t>7</w:t>
      </w:r>
      <w:r w:rsidRPr="00D67FDE">
        <w:rPr>
          <w:rFonts w:ascii="GHEA Grapalat" w:hAnsi="GHEA Grapalat"/>
          <w:sz w:val="24"/>
          <w:szCs w:val="24"/>
        </w:rPr>
        <w:t>.</w:t>
      </w:r>
      <w:r w:rsidR="00213830" w:rsidRPr="00D67FDE">
        <w:rPr>
          <w:rFonts w:ascii="GHEA Grapalat" w:hAnsi="GHEA Grapalat"/>
          <w:sz w:val="24"/>
          <w:szCs w:val="24"/>
        </w:rPr>
        <w:tab/>
      </w:r>
      <w:r w:rsidRPr="00D67FDE">
        <w:rPr>
          <w:rFonts w:ascii="GHEA Grapalat" w:hAnsi="GHEA Grapalat"/>
          <w:sz w:val="24"/>
          <w:szCs w:val="24"/>
        </w:rPr>
        <w:t xml:space="preserve">Если в результате оценки, проведенной в ходе заседания по вскрытию </w:t>
      </w:r>
      <w:r w:rsidR="00F00565" w:rsidRPr="00D67FDE">
        <w:rPr>
          <w:rFonts w:ascii="GHEA Grapalat" w:hAnsi="GHEA Grapalat"/>
          <w:sz w:val="24"/>
          <w:szCs w:val="24"/>
        </w:rPr>
        <w:t xml:space="preserve">и оценке </w:t>
      </w:r>
      <w:r w:rsidRPr="00D67FDE">
        <w:rPr>
          <w:rFonts w:ascii="GHEA Grapalat" w:hAnsi="GHEA Grapalat"/>
          <w:sz w:val="24"/>
          <w:szCs w:val="24"/>
        </w:rPr>
        <w:t>заявок, в заявке участника фиксируются несоответствия требованиям приглашения,</w:t>
      </w:r>
      <w:r w:rsidR="0011340E" w:rsidRPr="00D67FDE">
        <w:rPr>
          <w:rFonts w:ascii="GHEA Grapalat" w:hAnsi="GHEA Grapalat"/>
          <w:sz w:val="24"/>
          <w:szCs w:val="24"/>
        </w:rPr>
        <w:t xml:space="preserve"> </w:t>
      </w:r>
      <w:r w:rsidR="00595177" w:rsidRPr="00D67FDE">
        <w:rPr>
          <w:rFonts w:ascii="GHEA Grapalat" w:hAnsi="GHEA Grapalat"/>
          <w:sz w:val="24"/>
          <w:szCs w:val="24"/>
        </w:rPr>
        <w:t>то</w:t>
      </w:r>
      <w:r w:rsidRPr="00D67FDE">
        <w:rPr>
          <w:rFonts w:ascii="GHEA Grapalat" w:hAnsi="GHEA Grapalat"/>
          <w:sz w:val="24"/>
          <w:szCs w:val="24"/>
        </w:rPr>
        <w:t xml:space="preserve"> секретарь комиссии в тот же день</w:t>
      </w:r>
      <w:r w:rsidR="007A34A6" w:rsidRPr="00D67FDE">
        <w:rPr>
          <w:rFonts w:ascii="GHEA Grapalat" w:hAnsi="GHEA Grapalat"/>
          <w:sz w:val="24"/>
          <w:szCs w:val="24"/>
        </w:rPr>
        <w:t xml:space="preserve"> </w:t>
      </w:r>
      <w:r w:rsidR="00595177" w:rsidRPr="00FB3103">
        <w:rPr>
          <w:rFonts w:ascii="GHEA Grapalat" w:hAnsi="GHEA Grapalat"/>
          <w:sz w:val="24"/>
          <w:szCs w:val="24"/>
        </w:rPr>
        <w:t xml:space="preserve">в электронной </w:t>
      </w:r>
      <w:proofErr w:type="gramStart"/>
      <w:r w:rsidR="00595177" w:rsidRPr="00FB3103">
        <w:rPr>
          <w:rFonts w:ascii="GHEA Grapalat" w:hAnsi="GHEA Grapalat"/>
          <w:sz w:val="24"/>
          <w:szCs w:val="24"/>
        </w:rPr>
        <w:t>форме</w:t>
      </w:r>
      <w:r w:rsidR="007A34A6" w:rsidRPr="00FB3103">
        <w:rPr>
          <w:rFonts w:ascii="GHEA Grapalat" w:hAnsi="GHEA Grapalat"/>
          <w:sz w:val="24"/>
          <w:szCs w:val="24"/>
        </w:rPr>
        <w:t xml:space="preserve"> </w:t>
      </w:r>
      <w:r w:rsidRPr="00D67FDE">
        <w:rPr>
          <w:rFonts w:ascii="GHEA Grapalat" w:hAnsi="GHEA Grapalat"/>
          <w:sz w:val="24"/>
          <w:szCs w:val="24"/>
        </w:rPr>
        <w:t xml:space="preserve"> </w:t>
      </w:r>
      <w:r w:rsidRPr="00D67FDE">
        <w:rPr>
          <w:rFonts w:ascii="GHEA Grapalat" w:hAnsi="GHEA Grapalat"/>
          <w:sz w:val="24"/>
          <w:szCs w:val="24"/>
        </w:rPr>
        <w:lastRenderedPageBreak/>
        <w:t>информирует</w:t>
      </w:r>
      <w:proofErr w:type="gramEnd"/>
      <w:r w:rsidRPr="00D67FDE">
        <w:rPr>
          <w:rFonts w:ascii="GHEA Grapalat" w:hAnsi="GHEA Grapalat"/>
          <w:sz w:val="24"/>
          <w:szCs w:val="24"/>
        </w:rPr>
        <w:t xml:space="preserve">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proofErr w:type="gramStart"/>
      <w:r w:rsidR="00AD2081" w:rsidRPr="00AD2081">
        <w:rPr>
          <w:rFonts w:ascii="GHEA Grapalat" w:hAnsi="GHEA Grapalat" w:cs="Sylfaen"/>
          <w:sz w:val="24"/>
          <w:szCs w:val="24"/>
        </w:rPr>
        <w:t>заявки</w:t>
      </w:r>
      <w:r w:rsidR="00855622">
        <w:rPr>
          <w:rFonts w:ascii="GHEA Grapalat" w:hAnsi="GHEA Grapalat" w:cs="Sylfaen"/>
          <w:sz w:val="24"/>
          <w:szCs w:val="24"/>
        </w:rPr>
        <w:t>.</w:t>
      </w:r>
      <w:r w:rsidR="003B3E74" w:rsidRPr="003B3E74">
        <w:rPr>
          <w:rFonts w:ascii="GHEA Grapalat" w:hAnsi="GHEA Grapalat" w:cs="Sylfaen"/>
          <w:sz w:val="24"/>
          <w:szCs w:val="24"/>
        </w:rPr>
        <w:t>Если</w:t>
      </w:r>
      <w:proofErr w:type="spellEnd"/>
      <w:proofErr w:type="gram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682F00">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682F00">
        <w:rPr>
          <w:rFonts w:ascii="GHEA Grapalat" w:hAnsi="GHEA Grapalat"/>
          <w:sz w:val="24"/>
          <w:szCs w:val="24"/>
        </w:rPr>
        <w:t>7</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9E57F9">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C1D04">
        <w:rPr>
          <w:rFonts w:ascii="GHEA Grapalat" w:hAnsi="GHEA Grapalat"/>
          <w:sz w:val="24"/>
          <w:szCs w:val="24"/>
        </w:rPr>
        <w:t>10</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8.1</w:t>
      </w:r>
      <w:r w:rsidR="00624EC1">
        <w:rPr>
          <w:rFonts w:ascii="GHEA Grapalat" w:hAnsi="GHEA Grapalat"/>
          <w:sz w:val="24"/>
          <w:szCs w:val="24"/>
        </w:rPr>
        <w:t>1</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 xml:space="preserve">оригинала вариант протокола заседания по вскрытию </w:t>
      </w:r>
      <w:proofErr w:type="gramStart"/>
      <w:r w:rsidRPr="009044F1">
        <w:rPr>
          <w:rFonts w:ascii="GHEA Grapalat" w:hAnsi="GHEA Grapalat"/>
          <w:sz w:val="24"/>
          <w:szCs w:val="24"/>
        </w:rPr>
        <w:t>заявок</w:t>
      </w:r>
      <w:r w:rsidR="001E4A24">
        <w:rPr>
          <w:rFonts w:ascii="GHEA Grapalat" w:hAnsi="GHEA Grapalat"/>
          <w:sz w:val="24"/>
          <w:szCs w:val="24"/>
        </w:rPr>
        <w:t xml:space="preserve">  </w:t>
      </w:r>
      <w:r w:rsidR="001E4A24" w:rsidRPr="001E4A24">
        <w:rPr>
          <w:rFonts w:ascii="GHEA Grapalat" w:hAnsi="GHEA Grapalat"/>
          <w:sz w:val="24"/>
          <w:szCs w:val="24"/>
        </w:rPr>
        <w:t>и</w:t>
      </w:r>
      <w:proofErr w:type="gramEnd"/>
      <w:r w:rsidR="001E4A24" w:rsidRPr="001E4A24">
        <w:rPr>
          <w:rFonts w:ascii="GHEA Grapalat" w:hAnsi="GHEA Grapalat"/>
          <w:sz w:val="24"/>
          <w:szCs w:val="24"/>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036C98">
        <w:rPr>
          <w:rFonts w:ascii="GHEA Grapalat" w:hAnsi="GHEA Grapalat"/>
        </w:rPr>
        <w:t>2</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w:t>
      </w:r>
      <w:proofErr w:type="gramStart"/>
      <w:r w:rsidRPr="009044F1">
        <w:rPr>
          <w:rFonts w:ascii="GHEA Grapalat" w:hAnsi="GHEA Grapalat"/>
        </w:rPr>
        <w:t>в предусмотренных приглашением закупках</w:t>
      </w:r>
      <w:proofErr w:type="gramEnd"/>
      <w:r w:rsidRPr="009044F1">
        <w:rPr>
          <w:rFonts w:ascii="GHEA Grapalat" w:hAnsi="GHEA Grapalat"/>
        </w:rPr>
        <w:t xml:space="preserve">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077036">
        <w:rPr>
          <w:rFonts w:ascii="GHEA Grapalat" w:hAnsi="GHEA Grapalat"/>
        </w:rPr>
        <w:t>3</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B4489A">
        <w:rPr>
          <w:rFonts w:ascii="GHEA Grapalat" w:hAnsi="GHEA Grapalat"/>
          <w:sz w:val="24"/>
          <w:szCs w:val="24"/>
        </w:rPr>
        <w:t>4</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47567E">
        <w:rPr>
          <w:rFonts w:ascii="GHEA Grapalat" w:hAnsi="GHEA Grapalat"/>
          <w:sz w:val="24"/>
          <w:szCs w:val="24"/>
        </w:rPr>
        <w:t>8</w:t>
      </w:r>
      <w:r w:rsidR="00A74478" w:rsidRPr="00A74478">
        <w:rPr>
          <w:rFonts w:ascii="GHEA Grapalat" w:hAnsi="GHEA Grapalat"/>
          <w:sz w:val="24"/>
          <w:szCs w:val="24"/>
        </w:rPr>
        <w:t xml:space="preserve"> и 8.</w:t>
      </w:r>
      <w:r w:rsidR="0047567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A66F8E">
        <w:rPr>
          <w:rFonts w:ascii="GHEA Grapalat" w:hAnsi="GHEA Grapalat"/>
          <w:sz w:val="24"/>
          <w:szCs w:val="24"/>
        </w:rPr>
        <w:t>5</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 xml:space="preserve">Участники и их представители могут присутствовать на заседаниях комиссии. Участники или их представители могут потребовать копии протоколов </w:t>
      </w:r>
      <w:r w:rsidRPr="001439BD">
        <w:rPr>
          <w:rFonts w:ascii="GHEA Grapalat" w:hAnsi="GHEA Grapalat"/>
          <w:spacing w:val="-4"/>
          <w:sz w:val="24"/>
          <w:szCs w:val="24"/>
        </w:rPr>
        <w:lastRenderedPageBreak/>
        <w:t>заседаний комиссии, которые предоставляются в течение одного календарного дня.</w:t>
      </w:r>
    </w:p>
    <w:p w:rsidR="009302D2" w:rsidRPr="003E009B" w:rsidRDefault="00B5219E" w:rsidP="009302D2">
      <w:pPr>
        <w:widowControl w:val="0"/>
        <w:tabs>
          <w:tab w:val="left" w:pos="1276"/>
        </w:tabs>
        <w:spacing w:after="160"/>
        <w:ind w:firstLine="567"/>
        <w:jc w:val="both"/>
        <w:rPr>
          <w:rFonts w:ascii="GHEA Grapalat" w:hAnsi="GHEA Grapalat"/>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FA1A78">
        <w:rPr>
          <w:rFonts w:ascii="GHEA Grapalat" w:hAnsi="GHEA Grapalat"/>
        </w:rPr>
        <w:t>6</w:t>
      </w:r>
      <w:r w:rsidR="00EE0CB1" w:rsidRPr="00EE0CB1">
        <w:rPr>
          <w:rFonts w:ascii="GHEA Grapalat" w:hAnsi="GHEA Grapalat"/>
        </w:rPr>
        <w:t>.</w:t>
      </w:r>
      <w:r w:rsidR="00EE0CB1" w:rsidRPr="005114D0">
        <w:rPr>
          <w:rFonts w:ascii="GHEA Grapalat" w:hAnsi="GHEA Grapalat"/>
        </w:rPr>
        <w:tab/>
      </w:r>
      <w:r w:rsidR="009302D2" w:rsidRPr="00AA5BD2">
        <w:rPr>
          <w:rFonts w:ascii="GHEA Grapalat" w:hAnsi="GHEA Grapalat"/>
        </w:rPr>
        <w:t xml:space="preserve">Электронные извещения отправляются комиссией и (или) заказчиком </w:t>
      </w:r>
      <w:r w:rsidR="009302D2">
        <w:rPr>
          <w:rFonts w:ascii="GHEA Grapalat" w:hAnsi="GHEA Grapalat"/>
        </w:rPr>
        <w:t>на электронную почту, указанную в заявке участника</w:t>
      </w:r>
      <w:r w:rsidR="009302D2"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265D18" w:rsidRPr="009044F1" w:rsidRDefault="00265D18" w:rsidP="009302D2">
      <w:pPr>
        <w:widowControl w:val="0"/>
        <w:tabs>
          <w:tab w:val="left" w:pos="1276"/>
        </w:tabs>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C20A6">
        <w:rPr>
          <w:rFonts w:ascii="GHEA Grapalat" w:hAnsi="GHEA Grapalat"/>
        </w:rPr>
        <w:t>18</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proofErr w:type="gramStart"/>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ом</w:t>
      </w:r>
      <w:proofErr w:type="gramEnd"/>
      <w:r w:rsidR="005F2F3B">
        <w:rPr>
          <w:rFonts w:ascii="GHEA Grapalat" w:hAnsi="GHEA Grapalat"/>
        </w:rPr>
        <w:t xml:space="preserve">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w:t>
      </w:r>
      <w:r w:rsidR="00C06B3A">
        <w:rPr>
          <w:rFonts w:ascii="GHEA Grapalat" w:hAnsi="GHEA Grapalat"/>
        </w:rPr>
        <w:t>2</w:t>
      </w:r>
      <w:r w:rsidRPr="009044F1">
        <w:rPr>
          <w:rFonts w:ascii="GHEA Grapalat" w:hAnsi="GHEA Grapalat"/>
        </w:rPr>
        <w:t>-8.</w:t>
      </w:r>
      <w:r w:rsidR="00246C8C" w:rsidRPr="00246C8C">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5C20A6">
        <w:rPr>
          <w:rFonts w:ascii="GHEA Grapalat" w:hAnsi="GHEA Grapalat"/>
          <w:sz w:val="24"/>
          <w:szCs w:val="24"/>
        </w:rPr>
        <w:t>19</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2E6A02">
        <w:rPr>
          <w:rFonts w:ascii="GHEA Grapalat" w:hAnsi="GHEA Grapalat"/>
          <w:sz w:val="24"/>
          <w:szCs w:val="24"/>
        </w:rPr>
        <w:t>0</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2E6A0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B41F31">
        <w:rPr>
          <w:rFonts w:ascii="GHEA Grapalat" w:hAnsi="GHEA Grapalat"/>
          <w:spacing w:val="-6"/>
          <w:sz w:val="24"/>
          <w:szCs w:val="24"/>
        </w:rPr>
        <w:t>1</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F72026">
        <w:rPr>
          <w:rFonts w:ascii="GHEA Grapalat" w:hAnsi="GHEA Grapalat"/>
          <w:sz w:val="24"/>
          <w:szCs w:val="24"/>
        </w:rPr>
        <w:t>2</w:t>
      </w:r>
      <w:r w:rsidR="00BA2853" w:rsidRPr="00BA2853">
        <w:rPr>
          <w:rFonts w:ascii="GHEA Grapalat" w:hAnsi="GHEA Grapalat"/>
          <w:sz w:val="24"/>
          <w:szCs w:val="24"/>
        </w:rPr>
        <w:t>.</w:t>
      </w:r>
      <w:r w:rsidR="0022457E">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23"/>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24BAD">
        <w:rPr>
          <w:rFonts w:ascii="GHEA Grapalat" w:hAnsi="GHEA Grapalat"/>
        </w:rPr>
        <w:t>22</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D24BAD">
        <w:rPr>
          <w:rFonts w:ascii="GHEA Grapalat" w:hAnsi="GHEA Grapalat"/>
        </w:rPr>
        <w:t xml:space="preserve">2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9C5CB9">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1611D8">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AA064A">
        <w:rPr>
          <w:rFonts w:ascii="GHEA Grapalat" w:hAnsi="GHEA Grapalat"/>
          <w:i w:val="0"/>
          <w:sz w:val="24"/>
          <w:szCs w:val="24"/>
          <w:lang w:val="hy-AM"/>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 xml:space="preserve">рабочих дней со дня его </w:t>
      </w:r>
      <w:r w:rsidR="000E4039" w:rsidRPr="009044F1">
        <w:rPr>
          <w:rFonts w:ascii="GHEA Grapalat" w:hAnsi="GHEA Grapalat"/>
        </w:rPr>
        <w:lastRenderedPageBreak/>
        <w:t>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w:t>
      </w:r>
      <w:proofErr w:type="gramStart"/>
      <w:r w:rsidR="000E4039">
        <w:rPr>
          <w:rFonts w:ascii="GHEA Grapalat" w:hAnsi="GHEA Grapalat"/>
        </w:rPr>
        <w:t xml:space="preserve">и </w:t>
      </w:r>
      <w:r w:rsidR="000E4039" w:rsidRPr="009044F1">
        <w:rPr>
          <w:rFonts w:ascii="GHEA Grapalat" w:hAnsi="GHEA Grapalat"/>
        </w:rPr>
        <w:t xml:space="preserve"> </w:t>
      </w:r>
      <w:r w:rsidRPr="009044F1">
        <w:rPr>
          <w:rFonts w:ascii="GHEA Grapalat" w:hAnsi="GHEA Grapalat"/>
        </w:rPr>
        <w:t>договора</w:t>
      </w:r>
      <w:proofErr w:type="gramEnd"/>
      <w:r w:rsidRPr="009044F1">
        <w:rPr>
          <w:rFonts w:ascii="GHEA Grapalat" w:hAnsi="GHEA Grapalat"/>
        </w:rPr>
        <w:t>.</w:t>
      </w:r>
    </w:p>
    <w:p w:rsidR="00D2548C" w:rsidRPr="002E4BC5" w:rsidRDefault="00A6609C" w:rsidP="00D2548C">
      <w:pPr>
        <w:widowControl w:val="0"/>
        <w:tabs>
          <w:tab w:val="left" w:pos="1276"/>
        </w:tabs>
        <w:spacing w:after="160"/>
        <w:ind w:firstLine="567"/>
        <w:jc w:val="both"/>
        <w:rPr>
          <w:rFonts w:ascii="GHEA Grapalat" w:hAnsi="GHEA Grapalat"/>
        </w:rPr>
      </w:pPr>
      <w:r w:rsidRPr="00CE31A0">
        <w:rPr>
          <w:rFonts w:ascii="GHEA Grapalat" w:hAnsi="GHEA Grapalat"/>
        </w:rPr>
        <w:t xml:space="preserve">10.2 </w:t>
      </w:r>
      <w:r w:rsidR="008C5F2A" w:rsidRPr="00CE31A0">
        <w:rPr>
          <w:rFonts w:ascii="GHEA Grapalat" w:hAnsi="GHEA Grapalat"/>
        </w:rPr>
        <w:t xml:space="preserve">Размер обеспечения квалификации равен размеру ценового предложения отобранного </w:t>
      </w:r>
      <w:proofErr w:type="spellStart"/>
      <w:proofErr w:type="gramStart"/>
      <w:r w:rsidR="008C5F2A" w:rsidRPr="00CE31A0">
        <w:rPr>
          <w:rFonts w:ascii="GHEA Grapalat" w:hAnsi="GHEA Grapalat"/>
        </w:rPr>
        <w:t>участника.</w:t>
      </w:r>
      <w:r w:rsidR="001647D2" w:rsidRPr="00CE31A0">
        <w:rPr>
          <w:rFonts w:ascii="GHEA Grapalat" w:hAnsi="GHEA Grapalat"/>
        </w:rPr>
        <w:t>Обеспечение</w:t>
      </w:r>
      <w:proofErr w:type="spellEnd"/>
      <w:proofErr w:type="gramEnd"/>
      <w:r w:rsidR="001647D2" w:rsidRPr="00CE31A0">
        <w:rPr>
          <w:rFonts w:ascii="GHEA Grapalat" w:hAnsi="GHEA Grapalat"/>
        </w:rPr>
        <w:t xml:space="preserve"> квалификации представляется в </w:t>
      </w:r>
      <w:r w:rsidR="004B6A49" w:rsidRPr="00CE31A0">
        <w:rPr>
          <w:rFonts w:ascii="GHEA Grapalat" w:hAnsi="GHEA Grapalat"/>
        </w:rPr>
        <w:t>виде</w:t>
      </w:r>
      <w:r w:rsidR="001647D2" w:rsidRPr="00CE31A0">
        <w:rPr>
          <w:rFonts w:ascii="GHEA Grapalat" w:hAnsi="GHEA Grapalat"/>
        </w:rPr>
        <w:t xml:space="preserve"> банковской гарантии </w:t>
      </w:r>
      <w:r w:rsidR="00DA6D27" w:rsidRPr="00CE31A0">
        <w:rPr>
          <w:rFonts w:ascii="GHEA Grapalat" w:hAnsi="GHEA Grapalat"/>
        </w:rPr>
        <w:t>или наличных денег</w:t>
      </w:r>
      <w:r w:rsidR="00DA6D27" w:rsidRPr="00CE31A0" w:rsidDel="00DA6D27">
        <w:rPr>
          <w:rFonts w:ascii="GHEA Grapalat" w:hAnsi="GHEA Grapalat"/>
        </w:rPr>
        <w:t xml:space="preserve"> </w:t>
      </w:r>
      <w:r w:rsidR="00DA6D27" w:rsidRPr="00CE31A0">
        <w:rPr>
          <w:rFonts w:ascii="GHEA Grapalat" w:hAnsi="GHEA Grapalat"/>
        </w:rPr>
        <w:t xml:space="preserve">. </w:t>
      </w:r>
      <w:proofErr w:type="gramStart"/>
      <w:r w:rsidR="00DA6D27" w:rsidRPr="00CE31A0">
        <w:rPr>
          <w:rFonts w:ascii="GHEA Grapalat" w:hAnsi="GHEA Grapalat"/>
        </w:rPr>
        <w:t>Причем  обеспечение</w:t>
      </w:r>
      <w:proofErr w:type="gramEnd"/>
      <w:r w:rsidR="001647D2" w:rsidRPr="00CE31A0">
        <w:rPr>
          <w:rFonts w:ascii="GHEA Grapalat" w:hAnsi="GHEA Grapalat"/>
        </w:rPr>
        <w:t xml:space="preserve">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D2548C" w:rsidRPr="00CE31A0">
        <w:rPr>
          <w:rFonts w:ascii="GHEA Grapalat" w:hAnsi="GHEA Grapalat"/>
        </w:rPr>
        <w:t xml:space="preserve">. </w:t>
      </w:r>
    </w:p>
    <w:p w:rsidR="00D2548C" w:rsidRPr="00CE31A0" w:rsidRDefault="00D2548C" w:rsidP="00D2548C">
      <w:pPr>
        <w:widowControl w:val="0"/>
        <w:tabs>
          <w:tab w:val="left" w:pos="1276"/>
        </w:tabs>
        <w:spacing w:after="160"/>
        <w:ind w:firstLine="567"/>
        <w:jc w:val="both"/>
        <w:rPr>
          <w:rFonts w:ascii="GHEA Grapalat" w:hAnsi="GHEA Grapalat" w:cs="Sylfaen"/>
        </w:rPr>
      </w:pPr>
      <w:r w:rsidRPr="00CE31A0">
        <w:rPr>
          <w:rFonts w:ascii="GHEA Grapalat" w:hAnsi="GHEA Grapalat" w:cs="Sylfaen"/>
        </w:rPr>
        <w:t xml:space="preserve">Если процедура закупки организована в лотах и участник признается отобранным участником по более чем одному лоту и общая цена заключаемого с последним договора превышает 10 млн. </w:t>
      </w:r>
      <w:proofErr w:type="spellStart"/>
      <w:r w:rsidRPr="00CE31A0">
        <w:rPr>
          <w:rFonts w:ascii="GHEA Grapalat" w:hAnsi="GHEA Grapalat" w:cs="Sylfaen"/>
        </w:rPr>
        <w:t>драмов</w:t>
      </w:r>
      <w:proofErr w:type="spellEnd"/>
      <w:r w:rsidRPr="00CE31A0">
        <w:rPr>
          <w:rFonts w:ascii="GHEA Grapalat" w:hAnsi="GHEA Grapalat" w:cs="Sylfaen"/>
        </w:rPr>
        <w:t xml:space="preserve"> </w:t>
      </w:r>
      <w:proofErr w:type="spellStart"/>
      <w:r w:rsidRPr="00CE31A0">
        <w:rPr>
          <w:rFonts w:ascii="GHEA Grapalat" w:hAnsi="GHEA Grapalat" w:cs="Sylfaen"/>
        </w:rPr>
        <w:t>драмов</w:t>
      </w:r>
      <w:proofErr w:type="spellEnd"/>
      <w:r w:rsidRPr="00CE31A0">
        <w:rPr>
          <w:rFonts w:ascii="GHEA Grapalat" w:hAnsi="GHEA Grapalat" w:cs="Sylfaen"/>
        </w:rPr>
        <w:t xml:space="preserve"> РА, то обеспечение квалификации представляется в виде банковской гарантии </w:t>
      </w:r>
      <w:r w:rsidRPr="00CE31A0">
        <w:rPr>
          <w:rFonts w:ascii="GHEA Grapalat" w:hAnsi="GHEA Grapalat"/>
        </w:rPr>
        <w:t>или наличных денег</w:t>
      </w:r>
      <w:r w:rsidRPr="00CE31A0">
        <w:rPr>
          <w:rFonts w:ascii="GHEA Grapalat" w:hAnsi="GHEA Grapalat" w:cs="Sylfaen"/>
        </w:rPr>
        <w:t xml:space="preserve"> в размере общей цены договора.</w:t>
      </w:r>
      <w:r w:rsidRPr="00CE31A0">
        <w:rPr>
          <w:rFonts w:ascii="GHEA Grapalat" w:hAnsi="GHEA Grapalat"/>
        </w:rPr>
        <w:t xml:space="preserve"> </w:t>
      </w:r>
      <w:r w:rsidRPr="00CE31A0">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D2548C" w:rsidRPr="00CE31A0" w:rsidRDefault="00D2548C" w:rsidP="00D2548C">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2548C" w:rsidRPr="002E4BC5" w:rsidRDefault="00D2548C" w:rsidP="00D2548C">
      <w:pPr>
        <w:widowControl w:val="0"/>
        <w:tabs>
          <w:tab w:val="left" w:pos="1276"/>
        </w:tabs>
        <w:spacing w:after="160"/>
        <w:ind w:firstLine="567"/>
        <w:jc w:val="both"/>
        <w:rPr>
          <w:rFonts w:ascii="GHEA Grapalat" w:hAnsi="GHEA Grapalat"/>
        </w:rPr>
      </w:pPr>
      <w:r w:rsidRPr="00A52985">
        <w:rPr>
          <w:rFonts w:ascii="GHEA Grapalat" w:hAnsi="GHEA Grapalat"/>
        </w:rPr>
        <w:t xml:space="preserve">Если выполнение договора поэтапное и выполнение каждого этапа </w:t>
      </w:r>
      <w:r w:rsidR="002E4BC5" w:rsidRPr="00A52985">
        <w:rPr>
          <w:rFonts w:ascii="GHEA Grapalat" w:hAnsi="GHEA Grapalat"/>
        </w:rPr>
        <w:t>непосредственно</w:t>
      </w:r>
      <w:r w:rsidRPr="00A52985">
        <w:rPr>
          <w:rFonts w:ascii="GHEA Grapalat" w:hAnsi="GHEA Grapalat"/>
        </w:rPr>
        <w:t xml:space="preserve"> не</w:t>
      </w:r>
      <w:r w:rsidR="002E4BC5" w:rsidRPr="00A52985">
        <w:rPr>
          <w:rFonts w:ascii="GHEA Grapalat" w:hAnsi="GHEA Grapalat"/>
        </w:rPr>
        <w:t xml:space="preserve"> взаимос</w:t>
      </w:r>
      <w:r w:rsidRPr="00A52985">
        <w:rPr>
          <w:rFonts w:ascii="GHEA Grapalat" w:hAnsi="GHEA Grapalat"/>
        </w:rPr>
        <w:t>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размере этой суммы.</w:t>
      </w:r>
      <w:r w:rsidRPr="00CE31A0">
        <w:rPr>
          <w:rFonts w:ascii="GHEA Grapalat" w:hAnsi="GHEA Grapalat"/>
        </w:rPr>
        <w:t xml:space="preserve"> </w:t>
      </w:r>
    </w:p>
    <w:p w:rsidR="0035631F" w:rsidRDefault="00D2548C" w:rsidP="00D2548C">
      <w:pPr>
        <w:widowControl w:val="0"/>
        <w:tabs>
          <w:tab w:val="left" w:pos="1276"/>
        </w:tabs>
        <w:spacing w:after="160"/>
        <w:ind w:firstLine="567"/>
        <w:jc w:val="both"/>
        <w:rPr>
          <w:rFonts w:ascii="GHEA Grapalat" w:hAnsi="GHEA Grapalat"/>
        </w:rPr>
      </w:pPr>
      <w:r w:rsidRPr="00CE31A0">
        <w:rPr>
          <w:rFonts w:ascii="GHEA Grapalat" w:hAnsi="GHEA Grapalat" w:cs="Sylfaen"/>
        </w:rPr>
        <w:t>Обеспечение квалификации в виде банковской гарантии отобранный участник представляет согласно приложению 4 или приложению 4.1</w:t>
      </w:r>
      <w:r w:rsidR="00512362" w:rsidRPr="0026462D">
        <w:rPr>
          <w:rFonts w:ascii="GHEA Grapalat" w:hAnsi="GHEA Grapalat" w:cs="Sylfaen"/>
        </w:rPr>
        <w:t>.</w:t>
      </w:r>
      <w:r w:rsidR="00B71FA8">
        <w:rPr>
          <w:rStyle w:val="af6"/>
          <w:rFonts w:ascii="GHEA Grapalat" w:hAnsi="GHEA Grapalat"/>
        </w:rPr>
        <w:footnoteReference w:customMarkFollows="1" w:id="9"/>
        <w:t>12</w:t>
      </w:r>
      <w:r w:rsidR="00A6609C" w:rsidRPr="0027573B">
        <w:rPr>
          <w:rFonts w:ascii="GHEA Grapalat" w:hAnsi="GHEA Grapalat"/>
        </w:rPr>
        <w:t xml:space="preserve"> </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xml:space="preserve">, если лицо, представившее его, нарушает предусмотренное договором обязательство, которое влечет за собой </w:t>
      </w:r>
      <w:r w:rsidRPr="002406D8">
        <w:rPr>
          <w:rFonts w:ascii="GHEA Grapalat" w:hAnsi="GHEA Grapalat" w:cs="Sylfaen"/>
        </w:rPr>
        <w:lastRenderedPageBreak/>
        <w:t>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C108EE">
        <w:rPr>
          <w:rStyle w:val="af6"/>
          <w:rFonts w:ascii="GHEA Grapalat" w:hAnsi="GHEA Grapalat"/>
        </w:rPr>
        <w:footnoteReference w:customMarkFollows="1" w:id="10"/>
        <w:t>13</w:t>
      </w:r>
      <w:r w:rsidR="00375E5E">
        <w:rPr>
          <w:rFonts w:ascii="GHEA Grapalat" w:hAnsi="GHEA Grapalat"/>
        </w:rPr>
        <w:t>.</w:t>
      </w:r>
    </w:p>
    <w:p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 xml:space="preserve">му лоту </w:t>
      </w:r>
      <w:r w:rsidRPr="0058395E">
        <w:rPr>
          <w:rFonts w:ascii="GHEA Grapalat" w:hAnsi="GHEA Grapalat"/>
        </w:rPr>
        <w:t xml:space="preserve">и общая цена заключаемого с последним договора превышает 10 млн. </w:t>
      </w:r>
      <w:proofErr w:type="spellStart"/>
      <w:r w:rsidRPr="0058395E">
        <w:rPr>
          <w:rFonts w:ascii="GHEA Grapalat" w:hAnsi="GHEA Grapalat"/>
        </w:rPr>
        <w:t>драмов</w:t>
      </w:r>
      <w:proofErr w:type="spellEnd"/>
      <w:r w:rsidRPr="0058395E">
        <w:rPr>
          <w:rFonts w:ascii="GHEA Grapalat" w:hAnsi="GHEA Grapalat"/>
        </w:rPr>
        <w:t xml:space="preserve">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w:t>
      </w:r>
      <w:r w:rsidR="00295C11" w:rsidRPr="00295C11">
        <w:rPr>
          <w:rFonts w:ascii="GHEA Grapalat" w:hAnsi="GHEA Grapalat"/>
        </w:rPr>
        <w:t xml:space="preserve"> </w:t>
      </w:r>
      <w:r w:rsidR="00295C11">
        <w:rPr>
          <w:rFonts w:ascii="GHEA Grapalat" w:hAnsi="GHEA Grapalat"/>
        </w:rPr>
        <w:t>или наличных денег</w:t>
      </w:r>
      <w:r w:rsidRPr="0058395E">
        <w:rPr>
          <w:rFonts w:ascii="GHEA Grapalat" w:hAnsi="GHEA Grapalat"/>
        </w:rPr>
        <w:t xml:space="preserve"> в размере общей цены договора</w:t>
      </w:r>
      <w:r>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B46D58">
      <w:pPr>
        <w:widowControl w:val="0"/>
        <w:tabs>
          <w:tab w:val="left" w:pos="1276"/>
        </w:tabs>
        <w:spacing w:after="160"/>
        <w:ind w:firstLine="567"/>
        <w:jc w:val="both"/>
        <w:rPr>
          <w:rFonts w:ascii="GHEA Grapalat" w:hAnsi="GHEA Grapalat"/>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Pr="006D7219">
        <w:rPr>
          <w:rFonts w:ascii="GHEA Grapalat" w:hAnsi="GHEA Grapalat"/>
        </w:rPr>
        <w:t xml:space="preserve">финансовые средства предусмотрены, то обеспечение </w:t>
      </w:r>
      <w:r w:rsidR="00295C11" w:rsidRPr="006D7219">
        <w:rPr>
          <w:rFonts w:ascii="GHEA Grapalat" w:hAnsi="GHEA Grapalat"/>
        </w:rPr>
        <w:t>квалификаци</w:t>
      </w:r>
      <w:r w:rsidR="00295C11" w:rsidRPr="003F2273">
        <w:rPr>
          <w:rFonts w:ascii="GHEA Grapalat" w:hAnsi="GHEA Grapalat"/>
        </w:rPr>
        <w:t>и</w:t>
      </w:r>
      <w:r w:rsidR="00295C11">
        <w:rPr>
          <w:rFonts w:ascii="GHEA Grapalat" w:hAnsi="GHEA Grapalat"/>
        </w:rPr>
        <w:t xml:space="preserve">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w:t>
      </w:r>
      <w:r w:rsidR="00295C11" w:rsidRPr="003F2273">
        <w:rPr>
          <w:rFonts w:ascii="GHEA Grapalat" w:hAnsi="GHEA Grapalat"/>
        </w:rPr>
        <w:t xml:space="preserve"> </w:t>
      </w:r>
      <w:r w:rsidR="00295C11">
        <w:rPr>
          <w:rFonts w:ascii="GHEA Grapalat" w:hAnsi="GHEA Grapalat"/>
        </w:rPr>
        <w:t>или наличных денег</w:t>
      </w:r>
      <w:r w:rsidRPr="006D7219">
        <w:rPr>
          <w:rFonts w:ascii="GHEA Grapalat" w:hAnsi="GHEA Grapalat"/>
        </w:rPr>
        <w:t xml:space="preserve">,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
    <w:p w:rsidR="00D32092" w:rsidRPr="0059697A"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proofErr w:type="spellStart"/>
      <w:r>
        <w:rPr>
          <w:rFonts w:ascii="GHEA Grapalat" w:hAnsi="GHEA Grapalat" w:cs="Sylfaen"/>
        </w:rPr>
        <w:t>д</w:t>
      </w:r>
      <w:r w:rsidRPr="000811C1">
        <w:rPr>
          <w:rFonts w:ascii="GHEA Grapalat" w:hAnsi="GHEA Grapalat" w:cs="Sylfaen"/>
        </w:rPr>
        <w:t>рамов</w:t>
      </w:r>
      <w:proofErr w:type="spellEnd"/>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r w:rsidR="0059697A" w:rsidRPr="00787B55">
        <w:rPr>
          <w:rFonts w:ascii="GHEA Grapalat" w:hAnsi="GHEA Grapalat" w:cs="Sylfaen"/>
        </w:rPr>
        <w:t>.</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 xml:space="preserve">В случае если договором предусмотрено условие о предоставлении </w:t>
      </w:r>
      <w:r w:rsidRPr="009044F1">
        <w:rPr>
          <w:rFonts w:ascii="GHEA Grapalat" w:hAnsi="GHEA Grapalat"/>
        </w:rPr>
        <w:lastRenderedPageBreak/>
        <w:t>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proofErr w:type="gramStart"/>
      <w:r w:rsidR="00125AA6" w:rsidRPr="009044F1">
        <w:rPr>
          <w:rFonts w:ascii="GHEA Grapalat" w:hAnsi="GHEA Grapalat"/>
        </w:rPr>
        <w:t>заключенный</w:t>
      </w:r>
      <w:r w:rsidR="007323D4">
        <w:rPr>
          <w:rFonts w:ascii="GHEA Grapalat" w:hAnsi="GHEA Grapalat"/>
          <w:lang w:val="hy-AM"/>
        </w:rPr>
        <w:t xml:space="preserve"> </w:t>
      </w:r>
      <w:r w:rsidR="00125AA6" w:rsidRPr="009044F1">
        <w:rPr>
          <w:rFonts w:ascii="GHEA Grapalat" w:hAnsi="GHEA Grapalat"/>
        </w:rPr>
        <w:t>договор</w:t>
      </w:r>
      <w:proofErr w:type="gramEnd"/>
      <w:r w:rsidR="00125AA6" w:rsidRPr="009044F1">
        <w:rPr>
          <w:rFonts w:ascii="GHEA Grapalat" w:hAnsi="GHEA Grapalat"/>
        </w:rPr>
        <w:t xml:space="preserve">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3E194D" w:rsidRDefault="003E194D" w:rsidP="00FA06DB">
      <w:pPr>
        <w:widowControl w:val="0"/>
        <w:tabs>
          <w:tab w:val="left" w:pos="1134"/>
        </w:tabs>
        <w:spacing w:after="160"/>
        <w:ind w:firstLine="567"/>
        <w:jc w:val="both"/>
        <w:rPr>
          <w:rFonts w:ascii="GHEA Grapalat" w:hAnsi="GHEA Grapalat"/>
          <w:b/>
        </w:rPr>
      </w:pPr>
      <w:r w:rsidRPr="005114D0">
        <w:rPr>
          <w:rFonts w:ascii="GHEA Grapalat" w:hAnsi="GHEA Grapalat"/>
        </w:rPr>
        <w:tab/>
      </w:r>
    </w:p>
    <w:p w:rsidR="00096865" w:rsidRPr="009044F1" w:rsidRDefault="008D5016" w:rsidP="00B46D58">
      <w:pPr>
        <w:widowControl w:val="0"/>
        <w:spacing w:after="160"/>
        <w:jc w:val="center"/>
        <w:rPr>
          <w:rFonts w:ascii="GHEA Grapalat" w:hAnsi="GHEA Grapalat" w:cs="Arial"/>
          <w:b/>
        </w:rPr>
      </w:pPr>
      <w:r w:rsidRPr="009044F1">
        <w:rPr>
          <w:rFonts w:ascii="GHEA Grapalat" w:hAnsi="GHEA Grapalat"/>
          <w:b/>
        </w:rPr>
        <w:t>11. ОБЪЯВЛЕНИЕ ПРОЦЕДУРЫ НЕСОСТОЯВШЕЙСЯ</w:t>
      </w: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008F42B8" w:rsidRPr="008F42B8">
        <w:rPr>
          <w:rFonts w:ascii="GHEA Grapalat" w:hAnsi="GHEA Grapalat"/>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Совета старейшин общины </w:t>
      </w:r>
      <w:r w:rsidR="0011605E">
        <w:rPr>
          <w:rStyle w:val="af6"/>
          <w:rFonts w:ascii="GHEA Grapalat" w:hAnsi="GHEA Grapalat"/>
        </w:rPr>
        <w:footnoteReference w:customMarkFollows="1" w:id="11"/>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согласно </w:t>
      </w:r>
      <w:proofErr w:type="gramStart"/>
      <w:r w:rsidRPr="009044F1">
        <w:rPr>
          <w:rFonts w:ascii="GHEA Grapalat" w:hAnsi="GHEA Grapalat"/>
        </w:rPr>
        <w:t>Закону</w:t>
      </w:r>
      <w:proofErr w:type="gramEnd"/>
      <w:r w:rsidRPr="009044F1">
        <w:rPr>
          <w:rFonts w:ascii="GHEA Grapalat" w:hAnsi="GHEA Grapalat"/>
        </w:rPr>
        <w:t xml:space="preserve">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 xml:space="preserve">Порядок деятельности лица, рассматривающего связанные с закупками жалобы, утвержден приказом министра финансов РА N 600-Н от 6 декабря 2018 </w:t>
      </w:r>
      <w:r w:rsidR="00D51669">
        <w:rPr>
          <w:rFonts w:ascii="GHEA Grapalat" w:hAnsi="GHEA Grapalat"/>
        </w:rPr>
        <w:lastRenderedPageBreak/>
        <w:t>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E23E9C">
        <w:rPr>
          <w:rFonts w:ascii="GHEA Grapalat" w:hAnsi="GHEA Grapalat"/>
        </w:rPr>
        <w:t>2</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 xml:space="preserve">предмета спора и </w:t>
      </w:r>
      <w:proofErr w:type="gramStart"/>
      <w:r w:rsidRPr="009044F1">
        <w:rPr>
          <w:rFonts w:ascii="GHEA Grapalat" w:hAnsi="GHEA Grapalat"/>
        </w:rPr>
        <w:t>требования</w:t>
      </w:r>
      <w:proofErr w:type="gramEnd"/>
      <w:r w:rsidRPr="009044F1">
        <w:rPr>
          <w:rFonts w:ascii="GHEA Grapalat" w:hAnsi="GHEA Grapalat"/>
        </w:rPr>
        <w:t xml:space="preserve">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w:t>
      </w:r>
      <w:proofErr w:type="spellStart"/>
      <w:r>
        <w:rPr>
          <w:rFonts w:ascii="GHEA Grapalat" w:hAnsi="GHEA Grapalat"/>
        </w:rPr>
        <w:t>ул.Мелик-Адамян</w:t>
      </w:r>
      <w:proofErr w:type="spellEnd"/>
      <w:r>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8" w:history="1">
        <w:r>
          <w:rPr>
            <w:rStyle w:val="a9"/>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 xml:space="preserve">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w:t>
      </w:r>
      <w:r w:rsidRPr="009044F1">
        <w:rPr>
          <w:rFonts w:ascii="GHEA Grapalat" w:hAnsi="GHEA Grapalat"/>
        </w:rPr>
        <w:lastRenderedPageBreak/>
        <w:t>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w:t>
      </w:r>
      <w:proofErr w:type="spellStart"/>
      <w:r w:rsidR="00D51669">
        <w:rPr>
          <w:rFonts w:ascii="GHEA Grapalat" w:hAnsi="GHEA Grapalat"/>
        </w:rPr>
        <w:t>указаннօй</w:t>
      </w:r>
      <w:proofErr w:type="spellEnd"/>
      <w:r w:rsidR="00D51669">
        <w:rPr>
          <w:rFonts w:ascii="GHEA Grapalat" w:hAnsi="GHEA Grapalat"/>
        </w:rPr>
        <w:t xml:space="preserve"> в </w:t>
      </w:r>
      <w:proofErr w:type="gramStart"/>
      <w:r w:rsidR="00D51669">
        <w:rPr>
          <w:rFonts w:ascii="GHEA Grapalat" w:hAnsi="GHEA Grapalat"/>
        </w:rPr>
        <w:t>жалобе.</w:t>
      </w:r>
      <w:r w:rsidRPr="009044F1">
        <w:rPr>
          <w:rFonts w:ascii="GHEA Grapalat" w:hAnsi="GHEA Grapalat"/>
        </w:rPr>
        <w:t>.</w:t>
      </w:r>
      <w:proofErr w:type="gramEnd"/>
      <w:r w:rsidRPr="009044F1">
        <w:rPr>
          <w:rFonts w:ascii="GHEA Grapalat" w:hAnsi="GHEA Grapalat"/>
        </w:rPr>
        <w:t xml:space="preserve">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 xml:space="preserve">.9 </w:t>
      </w:r>
      <w:proofErr w:type="gramStart"/>
      <w:r w:rsidR="00A677CD">
        <w:rPr>
          <w:rFonts w:ascii="GHEA Grapalat" w:hAnsi="GHEA Grapalat"/>
        </w:rPr>
        <w:t>В</w:t>
      </w:r>
      <w:proofErr w:type="gramEnd"/>
      <w:r w:rsidR="00A677CD">
        <w:rPr>
          <w:rFonts w:ascii="GHEA Grapalat" w:hAnsi="GHEA Grapalat"/>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w:t>
      </w:r>
      <w:proofErr w:type="gramStart"/>
      <w:r w:rsidR="00A677CD">
        <w:rPr>
          <w:rFonts w:ascii="GHEA Grapalat" w:hAnsi="GHEA Grapalat"/>
        </w:rPr>
        <w:t>недостатками  -</w:t>
      </w:r>
      <w:proofErr w:type="gramEnd"/>
      <w:r w:rsidR="00A677CD">
        <w:rPr>
          <w:rFonts w:ascii="GHEA Grapalat" w:hAnsi="GHEA Grapalat"/>
        </w:rPr>
        <w:t xml:space="preserve">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 xml:space="preserve">.10 </w:t>
      </w:r>
      <w:proofErr w:type="gramStart"/>
      <w:r w:rsidR="00A677CD">
        <w:rPr>
          <w:rFonts w:ascii="GHEA Grapalat" w:hAnsi="GHEA Grapalat" w:cs="Sylfaen"/>
        </w:rPr>
        <w:t>В</w:t>
      </w:r>
      <w:proofErr w:type="gramEnd"/>
      <w:r w:rsidR="00A677CD">
        <w:rPr>
          <w:rFonts w:ascii="GHEA Grapalat" w:hAnsi="GHEA Grapalat" w:cs="Sylfaen"/>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 xml:space="preserve">Указанные в настоящем пункте документы заказчик представляет лицу, рассматривающему связанные с закупками </w:t>
      </w:r>
      <w:proofErr w:type="gramStart"/>
      <w:r w:rsidR="00A677CD">
        <w:rPr>
          <w:rFonts w:ascii="GHEA Grapalat" w:hAnsi="GHEA Grapalat" w:cs="Sylfaen"/>
        </w:rPr>
        <w:t>жалобы,  в</w:t>
      </w:r>
      <w:proofErr w:type="gramEnd"/>
      <w:r w:rsidR="00A677CD">
        <w:rPr>
          <w:rFonts w:ascii="GHEA Grapalat" w:hAnsi="GHEA Grapalat" w:cs="Sylfaen"/>
        </w:rPr>
        <w:t xml:space="preserve">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 xml:space="preserve">Рассмотрение жалобы осуществляется и решение выносится не позднее </w:t>
      </w:r>
      <w:r w:rsidR="002C605B">
        <w:rPr>
          <w:rFonts w:ascii="GHEA Grapalat" w:hAnsi="GHEA Grapalat"/>
        </w:rPr>
        <w:lastRenderedPageBreak/>
        <w:t>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xml:space="preserve">, опубликовывает в бюллетене решение в течение двух рабочих дней, следующих за днем его принятия, с указанием даты опубликования. Решение лица, </w:t>
      </w:r>
      <w:r w:rsidRPr="009044F1">
        <w:rPr>
          <w:rFonts w:ascii="GHEA Grapalat" w:hAnsi="GHEA Grapalat"/>
        </w:rPr>
        <w:lastRenderedPageBreak/>
        <w:t>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r w:rsidR="001A070B">
        <w:rPr>
          <w:rFonts w:ascii="GHEA Grapalat" w:hAnsi="GHEA Grapalat"/>
        </w:rPr>
        <w:t>рассматривающего</w:t>
      </w:r>
      <w:proofErr w:type="spellEnd"/>
      <w:r w:rsidR="001A070B">
        <w:rPr>
          <w:rFonts w:ascii="GHEA Grapalat" w:hAnsi="GHEA Grapalat"/>
        </w:rPr>
        <w:t xml:space="preserve">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t>закупки.</w:t>
      </w:r>
      <w:r w:rsidR="00996C19" w:rsidRPr="009044F1">
        <w:rPr>
          <w:rFonts w:ascii="GHEA Grapalat" w:hAnsi="GHEA Grapalat"/>
        </w:rPr>
        <w:t>Лицо</w:t>
      </w:r>
      <w:proofErr w:type="spellEnd"/>
      <w:r w:rsidR="00996C19" w:rsidRPr="009044F1">
        <w:rPr>
          <w:rFonts w:ascii="GHEA Grapalat" w:hAnsi="GHEA Grapalat"/>
        </w:rPr>
        <w:t xml:space="preserve">,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096865" w:rsidRPr="00374F4A" w:rsidRDefault="004373E3" w:rsidP="0099052C">
      <w:pPr>
        <w:jc w:val="center"/>
        <w:rPr>
          <w:rFonts w:ascii="GHEA Grapalat" w:hAnsi="GHEA Grapalat"/>
          <w:b/>
        </w:rPr>
      </w:pPr>
      <w:r>
        <w:rPr>
          <w:rFonts w:ascii="GHEA Grapalat" w:hAnsi="GHEA Grapalat"/>
          <w:b/>
        </w:rPr>
        <w:br w:type="page"/>
      </w:r>
      <w:r w:rsidR="00096865" w:rsidRPr="009044F1">
        <w:rPr>
          <w:rFonts w:ascii="GHEA Grapalat" w:hAnsi="GHEA Grapalat"/>
          <w:b/>
        </w:rPr>
        <w:lastRenderedPageBreak/>
        <w:t>ЧАСТЬ II</w:t>
      </w: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EB0498">
        <w:rPr>
          <w:rFonts w:ascii="GHEA Grapalat" w:hAnsi="GHEA Grapalat"/>
          <w:b/>
        </w:rPr>
        <w:t>ЗАПРОС КОТИРОВОК</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DE4E15" w:rsidRDefault="00DE4E15" w:rsidP="00DE4E15">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Участник заявкой представляет утвержденные им:</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rsidR="009D7EFF" w:rsidRPr="00D3436F" w:rsidRDefault="009D7EFF" w:rsidP="00B46D58">
      <w:pPr>
        <w:widowControl w:val="0"/>
        <w:tabs>
          <w:tab w:val="left" w:pos="1134"/>
        </w:tabs>
        <w:spacing w:after="160"/>
        <w:ind w:firstLine="567"/>
        <w:jc w:val="both"/>
        <w:rPr>
          <w:rFonts w:ascii="GHEA Grapalat" w:hAnsi="GHEA Grapalat"/>
        </w:rPr>
      </w:pPr>
      <w:proofErr w:type="gramStart"/>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w:t>
      </w:r>
      <w:proofErr w:type="gramEnd"/>
      <w:r>
        <w:rPr>
          <w:rFonts w:ascii="GHEA Grapalat" w:hAnsi="GHEA Grapalat"/>
        </w:rPr>
        <w:t xml:space="preserve">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030728">
        <w:rPr>
          <w:rStyle w:val="af6"/>
          <w:rFonts w:ascii="GHEA Grapalat" w:hAnsi="GHEA Grapalat"/>
        </w:rPr>
        <w:footnoteReference w:customMarkFollows="1" w:id="12"/>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5A17BE">
        <w:rPr>
          <w:rFonts w:ascii="GHEA Grapalat" w:hAnsi="GHEA Grapalat"/>
        </w:rPr>
        <w:t>4</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xml:space="preserve">; При этом заявкой представляется </w:t>
      </w:r>
      <w:r w:rsidR="00030728">
        <w:rPr>
          <w:rFonts w:ascii="GHEA Grapalat" w:hAnsi="GHEA Grapalat"/>
        </w:rPr>
        <w:t>оригинал</w:t>
      </w:r>
      <w:r w:rsidRPr="00B138F3">
        <w:rPr>
          <w:rFonts w:ascii="GHEA Grapalat" w:hAnsi="GHEA Grapalat"/>
        </w:rPr>
        <w:t xml:space="preserve"> документа, удостоверяющего опла</w:t>
      </w:r>
      <w:r w:rsidR="00030728">
        <w:rPr>
          <w:rFonts w:ascii="GHEA Grapalat" w:hAnsi="GHEA Grapalat"/>
        </w:rPr>
        <w:t>ту наличных денег, или оригинал</w:t>
      </w:r>
      <w:r w:rsidRPr="00B138F3">
        <w:rPr>
          <w:rFonts w:ascii="GHEA Grapalat" w:hAnsi="GHEA Grapalat"/>
        </w:rPr>
        <w:t xml:space="preserve"> банковской гарантии.</w:t>
      </w:r>
      <w:r w:rsidR="00030728">
        <w:rPr>
          <w:rStyle w:val="af6"/>
          <w:rFonts w:ascii="GHEA Grapalat" w:hAnsi="GHEA Grapalat"/>
        </w:rPr>
        <w:footnoteReference w:customMarkFollows="1" w:id="13"/>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del w:id="3" w:author="Vardan" w:date="2020-06-03T18:32:00Z">
        <w:r w:rsidR="002C0665" w:rsidDel="00C14716">
          <w:rPr>
            <w:rFonts w:ascii="GHEA Grapalat" w:hAnsi="GHEA Grapalat"/>
          </w:rPr>
          <w:delText>,</w:delText>
        </w:r>
      </w:del>
      <w:ins w:id="4" w:author="Vardan" w:date="2020-06-03T18:33:00Z">
        <w:r w:rsidR="001D5C13" w:rsidRPr="001D5C13">
          <w:rPr>
            <w:rFonts w:ascii="GHEA Grapalat" w:hAnsi="GHEA Grapalat"/>
          </w:rPr>
          <w:t xml:space="preserve"> </w:t>
        </w:r>
      </w:ins>
      <w:r w:rsidR="001D5C13">
        <w:rPr>
          <w:rFonts w:ascii="GHEA Grapalat" w:hAnsi="GHEA Grapalat"/>
        </w:rPr>
        <w:t>(</w:t>
      </w:r>
      <w:r w:rsidR="001D5C13" w:rsidRPr="00864470">
        <w:rPr>
          <w:rFonts w:ascii="GHEA Grapalat" w:hAnsi="GHEA Grapalat"/>
        </w:rPr>
        <w:t>совокупность себестоимости и прогнозируемой прибыли</w:t>
      </w:r>
      <w:r w:rsidR="001D5C13">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F27A50" w:rsidRPr="00D860D7" w:rsidRDefault="005E7AC1" w:rsidP="0074457D">
      <w:pPr>
        <w:pStyle w:val="norm"/>
        <w:widowControl w:val="0"/>
        <w:tabs>
          <w:tab w:val="left" w:pos="1134"/>
        </w:tabs>
        <w:spacing w:after="160" w:line="276" w:lineRule="auto"/>
        <w:ind w:firstLine="567"/>
        <w:rPr>
          <w:rFonts w:ascii="GHEA Grapalat" w:hAnsi="GHEA Grapalat"/>
          <w:sz w:val="24"/>
          <w:szCs w:val="24"/>
        </w:rPr>
      </w:pPr>
      <w:r w:rsidRPr="00D860D7">
        <w:rPr>
          <w:rFonts w:ascii="GHEA Grapalat" w:hAnsi="GHEA Grapalat"/>
          <w:sz w:val="24"/>
          <w:szCs w:val="24"/>
        </w:rPr>
        <w:lastRenderedPageBreak/>
        <w:t xml:space="preserve">2.6 </w:t>
      </w:r>
      <w:r w:rsidR="00F27A50" w:rsidRPr="00D860D7">
        <w:rPr>
          <w:rFonts w:ascii="GHEA Grapalat" w:hAnsi="GHEA Grapalat"/>
          <w:sz w:val="24"/>
          <w:szCs w:val="24"/>
        </w:rPr>
        <w:t>При закупке строительных работ:</w:t>
      </w:r>
    </w:p>
    <w:p w:rsidR="006F2D9C" w:rsidRPr="00FF3E38" w:rsidRDefault="00D70ABA" w:rsidP="006F2D9C">
      <w:pPr>
        <w:ind w:firstLine="567"/>
        <w:jc w:val="both"/>
        <w:rPr>
          <w:rFonts w:ascii="GHEA Grapalat" w:hAnsi="GHEA Grapalat"/>
        </w:rPr>
      </w:pPr>
      <w:r w:rsidRPr="00FF3E38">
        <w:rPr>
          <w:rFonts w:ascii="GHEA Grapalat" w:hAnsi="GHEA Grapalat"/>
        </w:rPr>
        <w:t>-</w:t>
      </w:r>
      <w:r w:rsidR="006F2D9C" w:rsidRPr="00FF3E38">
        <w:rPr>
          <w:rFonts w:ascii="GHEA Grapalat" w:hAnsi="GHEA Grapalat"/>
        </w:rPr>
        <w:t>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rsidR="006F2D9C" w:rsidRPr="00FF3E38" w:rsidRDefault="006F2D9C" w:rsidP="006F2D9C">
      <w:pPr>
        <w:ind w:firstLine="567"/>
        <w:jc w:val="both"/>
        <w:rPr>
          <w:rFonts w:ascii="GHEA Grapalat" w:hAnsi="GHEA Grapalat"/>
        </w:rPr>
      </w:pPr>
    </w:p>
    <w:p w:rsidR="00F27A50" w:rsidRPr="00FF3E38" w:rsidRDefault="006F2D9C" w:rsidP="006F2D9C">
      <w:pPr>
        <w:pStyle w:val="norm"/>
        <w:widowControl w:val="0"/>
        <w:tabs>
          <w:tab w:val="left" w:pos="1134"/>
        </w:tabs>
        <w:spacing w:after="160" w:line="276" w:lineRule="auto"/>
        <w:ind w:firstLine="567"/>
        <w:rPr>
          <w:rFonts w:ascii="GHEA Grapalat" w:hAnsi="GHEA Grapalat"/>
          <w:sz w:val="24"/>
          <w:szCs w:val="24"/>
        </w:rPr>
      </w:pPr>
      <w:r w:rsidRPr="00FF3E38">
        <w:rPr>
          <w:rFonts w:ascii="GHEA Grapalat" w:hAnsi="GHEA Grapalat"/>
          <w:sz w:val="24"/>
          <w:szCs w:val="24"/>
        </w:rPr>
        <w:t>- 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E63C0F">
        <w:rPr>
          <w:rStyle w:val="af6"/>
          <w:rFonts w:ascii="GHEA Grapalat" w:hAnsi="GHEA Grapalat"/>
          <w:sz w:val="24"/>
          <w:szCs w:val="24"/>
        </w:rPr>
        <w:footnoteReference w:customMarkFollows="1" w:id="14"/>
        <w:t>17</w:t>
      </w:r>
      <w:r w:rsidR="00284C6E" w:rsidRPr="00FF3E38">
        <w:rPr>
          <w:rFonts w:ascii="GHEA Grapalat" w:hAnsi="GHEA Grapalat"/>
          <w:sz w:val="24"/>
          <w:szCs w:val="24"/>
        </w:rPr>
        <w:t>.</w:t>
      </w:r>
      <w:r w:rsidR="00F27A50" w:rsidRPr="00FF3E38">
        <w:rPr>
          <w:rFonts w:ascii="GHEA Grapalat" w:hAnsi="GHEA Grapalat"/>
          <w:sz w:val="24"/>
          <w:szCs w:val="24"/>
        </w:rPr>
        <w:t xml:space="preserve"> </w:t>
      </w:r>
    </w:p>
    <w:p w:rsidR="008B1F31" w:rsidRDefault="008B1F31" w:rsidP="008B1F31">
      <w:pPr>
        <w:widowControl w:val="0"/>
        <w:spacing w:after="160" w:line="360" w:lineRule="auto"/>
        <w:jc w:val="center"/>
        <w:rPr>
          <w:rFonts w:ascii="GHEA Grapalat" w:hAnsi="GHEA Grapalat"/>
          <w:b/>
        </w:rPr>
      </w:pPr>
    </w:p>
    <w:p w:rsidR="008B1F31" w:rsidRDefault="008B1F31" w:rsidP="008B1F31">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B1F31" w:rsidRPr="002658C9" w:rsidRDefault="008B1F31" w:rsidP="008B1F31">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8B1F31" w:rsidRPr="002658C9" w:rsidRDefault="008B1F31" w:rsidP="008B1F31">
      <w:pPr>
        <w:widowControl w:val="0"/>
        <w:spacing w:after="160"/>
        <w:ind w:firstLine="567"/>
        <w:jc w:val="both"/>
        <w:rPr>
          <w:rFonts w:ascii="GHEA Grapalat" w:hAnsi="GHEA Grapalat" w:cs="Sylfaen"/>
        </w:rPr>
      </w:pPr>
      <w:r w:rsidRPr="002658C9">
        <w:rPr>
          <w:rFonts w:ascii="GHEA Grapalat" w:hAnsi="GHEA Grapalat"/>
        </w:rPr>
        <w:t xml:space="preserve">Предложения участника, относящиеся к ним </w:t>
      </w:r>
      <w:proofErr w:type="gramStart"/>
      <w:r w:rsidRPr="002658C9">
        <w:rPr>
          <w:rFonts w:ascii="GHEA Grapalat" w:hAnsi="GHEA Grapalat"/>
        </w:rPr>
        <w:t>документы</w:t>
      </w:r>
      <w:proofErr w:type="gramEnd"/>
      <w:r w:rsidRPr="002658C9">
        <w:rPr>
          <w:rFonts w:ascii="GHEA Grapalat" w:hAnsi="GHEA Grapalat"/>
        </w:rPr>
        <w:t xml:space="preserve">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38629C">
        <w:rPr>
          <w:rFonts w:ascii="GHEA Grapalat" w:hAnsi="GHEA Grapalat"/>
        </w:rPr>
        <w:t>1</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B1F31" w:rsidRPr="002658C9" w:rsidRDefault="008B1F31" w:rsidP="008B1F31">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2658C9" w:rsidRDefault="008B1F31" w:rsidP="008B1F31">
      <w:pPr>
        <w:widowControl w:val="0"/>
        <w:tabs>
          <w:tab w:val="left" w:pos="1134"/>
        </w:tabs>
        <w:spacing w:after="160"/>
        <w:ind w:firstLine="567"/>
        <w:jc w:val="both"/>
        <w:rPr>
          <w:rFonts w:ascii="GHEA Grapalat" w:hAnsi="GHEA Grapalat"/>
        </w:rPr>
      </w:pPr>
      <w:r>
        <w:rPr>
          <w:rFonts w:ascii="GHEA Grapalat" w:hAnsi="GHEA Grapalat"/>
        </w:rPr>
        <w:t>3</w:t>
      </w:r>
      <w:r w:rsidRPr="002658C9">
        <w:rPr>
          <w:rFonts w:ascii="GHEA Grapalat" w:hAnsi="GHEA Grapalat"/>
        </w:rPr>
        <w:t>.2.</w:t>
      </w:r>
      <w:r w:rsidRPr="002658C9">
        <w:rPr>
          <w:rFonts w:ascii="GHEA Grapalat" w:hAnsi="GHEA Grapalat"/>
        </w:rPr>
        <w:tab/>
        <w:t xml:space="preserve">На конверте, указанном в пункте </w:t>
      </w:r>
      <w:r>
        <w:rPr>
          <w:rFonts w:ascii="GHEA Grapalat" w:hAnsi="GHEA Grapalat"/>
        </w:rPr>
        <w:t>3</w:t>
      </w:r>
      <w:r w:rsidRPr="002658C9">
        <w:rPr>
          <w:rFonts w:ascii="GHEA Grapalat" w:hAnsi="GHEA Grapalat"/>
        </w:rPr>
        <w:t xml:space="preserve">.1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B1F31" w:rsidRPr="002658C9" w:rsidRDefault="008B1F31" w:rsidP="008B1F31">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B1F31" w:rsidRPr="002658C9" w:rsidRDefault="008B1F31" w:rsidP="008B1F31">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r>
        <w:rPr>
          <w:rFonts w:ascii="GHEA Grapalat" w:hAnsi="GHEA Grapalat"/>
        </w:rPr>
        <w:tab/>
      </w:r>
    </w:p>
    <w:p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lastRenderedPageBreak/>
        <w:t>3)</w:t>
      </w:r>
      <w:r w:rsidRPr="002658C9">
        <w:rPr>
          <w:rFonts w:ascii="GHEA Grapalat" w:hAnsi="GHEA Grapalat"/>
        </w:rPr>
        <w:tab/>
        <w:t>слова “не вскрывать до заседания по вскрытию заявок”;</w:t>
      </w:r>
    </w:p>
    <w:p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B1F31" w:rsidRDefault="008B1F31" w:rsidP="008B1F31">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7323D4" w:rsidRDefault="007323D4" w:rsidP="00B46D58">
      <w:pPr>
        <w:pStyle w:val="norm"/>
        <w:widowControl w:val="0"/>
        <w:spacing w:after="160" w:line="240" w:lineRule="auto"/>
        <w:ind w:firstLine="284"/>
        <w:jc w:val="right"/>
        <w:rPr>
          <w:rFonts w:ascii="GHEA Grapalat" w:hAnsi="GHEA Grapalat"/>
          <w:b/>
          <w:sz w:val="24"/>
          <w:szCs w:val="24"/>
        </w:rPr>
      </w:pPr>
    </w:p>
    <w:p w:rsidR="007323D4" w:rsidRDefault="007323D4" w:rsidP="00B46D58">
      <w:pPr>
        <w:pStyle w:val="norm"/>
        <w:widowControl w:val="0"/>
        <w:spacing w:after="160" w:line="240" w:lineRule="auto"/>
        <w:ind w:firstLine="284"/>
        <w:jc w:val="right"/>
        <w:rPr>
          <w:rFonts w:ascii="GHEA Grapalat" w:hAnsi="GHEA Grapalat"/>
          <w:b/>
          <w:sz w:val="24"/>
          <w:szCs w:val="24"/>
        </w:rPr>
      </w:pPr>
    </w:p>
    <w:p w:rsidR="007323D4" w:rsidRDefault="007323D4" w:rsidP="00B46D58">
      <w:pPr>
        <w:pStyle w:val="norm"/>
        <w:widowControl w:val="0"/>
        <w:spacing w:after="160" w:line="240" w:lineRule="auto"/>
        <w:ind w:firstLine="284"/>
        <w:jc w:val="right"/>
        <w:rPr>
          <w:rFonts w:ascii="GHEA Grapalat" w:hAnsi="GHEA Grapalat"/>
          <w:b/>
          <w:sz w:val="24"/>
          <w:szCs w:val="24"/>
        </w:rPr>
      </w:pPr>
    </w:p>
    <w:p w:rsidR="007323D4" w:rsidRDefault="007323D4" w:rsidP="00B46D58">
      <w:pPr>
        <w:pStyle w:val="norm"/>
        <w:widowControl w:val="0"/>
        <w:spacing w:after="160" w:line="240" w:lineRule="auto"/>
        <w:ind w:firstLine="284"/>
        <w:jc w:val="right"/>
        <w:rPr>
          <w:rFonts w:ascii="GHEA Grapalat" w:hAnsi="GHEA Grapalat"/>
          <w:b/>
          <w:sz w:val="24"/>
          <w:szCs w:val="24"/>
        </w:rPr>
      </w:pPr>
    </w:p>
    <w:p w:rsidR="007323D4" w:rsidRDefault="007323D4" w:rsidP="00B46D58">
      <w:pPr>
        <w:pStyle w:val="norm"/>
        <w:widowControl w:val="0"/>
        <w:spacing w:after="160" w:line="240" w:lineRule="auto"/>
        <w:ind w:firstLine="284"/>
        <w:jc w:val="right"/>
        <w:rPr>
          <w:rFonts w:ascii="GHEA Grapalat" w:hAnsi="GHEA Grapalat"/>
          <w:b/>
          <w:sz w:val="24"/>
          <w:szCs w:val="24"/>
        </w:rPr>
      </w:pPr>
    </w:p>
    <w:p w:rsidR="007323D4" w:rsidRDefault="007323D4" w:rsidP="00B46D58">
      <w:pPr>
        <w:pStyle w:val="norm"/>
        <w:widowControl w:val="0"/>
        <w:spacing w:after="160" w:line="240" w:lineRule="auto"/>
        <w:ind w:firstLine="284"/>
        <w:jc w:val="right"/>
        <w:rPr>
          <w:rFonts w:ascii="GHEA Grapalat" w:hAnsi="GHEA Grapalat"/>
          <w:b/>
          <w:sz w:val="24"/>
          <w:szCs w:val="24"/>
        </w:rPr>
      </w:pPr>
    </w:p>
    <w:p w:rsidR="007323D4" w:rsidRDefault="007323D4" w:rsidP="00B46D58">
      <w:pPr>
        <w:pStyle w:val="norm"/>
        <w:widowControl w:val="0"/>
        <w:spacing w:after="160" w:line="240" w:lineRule="auto"/>
        <w:ind w:firstLine="284"/>
        <w:jc w:val="right"/>
        <w:rPr>
          <w:rFonts w:ascii="GHEA Grapalat" w:hAnsi="GHEA Grapalat"/>
          <w:b/>
          <w:sz w:val="24"/>
          <w:szCs w:val="24"/>
        </w:rPr>
      </w:pPr>
    </w:p>
    <w:p w:rsidR="007323D4" w:rsidRDefault="007323D4" w:rsidP="00B46D58">
      <w:pPr>
        <w:pStyle w:val="norm"/>
        <w:widowControl w:val="0"/>
        <w:spacing w:after="160" w:line="240" w:lineRule="auto"/>
        <w:ind w:firstLine="284"/>
        <w:jc w:val="right"/>
        <w:rPr>
          <w:rFonts w:ascii="GHEA Grapalat" w:hAnsi="GHEA Grapalat"/>
          <w:b/>
          <w:sz w:val="24"/>
          <w:szCs w:val="24"/>
        </w:rPr>
      </w:pPr>
    </w:p>
    <w:p w:rsidR="007323D4" w:rsidRDefault="007323D4" w:rsidP="00B46D58">
      <w:pPr>
        <w:pStyle w:val="norm"/>
        <w:widowControl w:val="0"/>
        <w:spacing w:after="160" w:line="240" w:lineRule="auto"/>
        <w:ind w:firstLine="284"/>
        <w:jc w:val="right"/>
        <w:rPr>
          <w:rFonts w:ascii="GHEA Grapalat" w:hAnsi="GHEA Grapalat"/>
          <w:b/>
          <w:sz w:val="24"/>
          <w:szCs w:val="24"/>
        </w:rPr>
      </w:pPr>
    </w:p>
    <w:p w:rsidR="007323D4" w:rsidRDefault="007323D4" w:rsidP="00B46D58">
      <w:pPr>
        <w:pStyle w:val="norm"/>
        <w:widowControl w:val="0"/>
        <w:spacing w:after="160" w:line="240" w:lineRule="auto"/>
        <w:ind w:firstLine="284"/>
        <w:jc w:val="right"/>
        <w:rPr>
          <w:rFonts w:ascii="GHEA Grapalat" w:hAnsi="GHEA Grapalat"/>
          <w:b/>
          <w:sz w:val="24"/>
          <w:szCs w:val="24"/>
        </w:rPr>
      </w:pPr>
    </w:p>
    <w:p w:rsidR="007323D4" w:rsidRDefault="007323D4" w:rsidP="00B46D58">
      <w:pPr>
        <w:pStyle w:val="norm"/>
        <w:widowControl w:val="0"/>
        <w:spacing w:after="160" w:line="240" w:lineRule="auto"/>
        <w:ind w:firstLine="284"/>
        <w:jc w:val="right"/>
        <w:rPr>
          <w:rFonts w:ascii="GHEA Grapalat" w:hAnsi="GHEA Grapalat"/>
          <w:b/>
          <w:sz w:val="24"/>
          <w:szCs w:val="24"/>
        </w:rPr>
      </w:pPr>
    </w:p>
    <w:p w:rsidR="007323D4" w:rsidRDefault="007323D4" w:rsidP="00B46D58">
      <w:pPr>
        <w:pStyle w:val="norm"/>
        <w:widowControl w:val="0"/>
        <w:spacing w:after="160" w:line="240" w:lineRule="auto"/>
        <w:ind w:firstLine="284"/>
        <w:jc w:val="right"/>
        <w:rPr>
          <w:rFonts w:ascii="GHEA Grapalat" w:hAnsi="GHEA Grapalat"/>
          <w:b/>
          <w:sz w:val="24"/>
          <w:szCs w:val="24"/>
        </w:rPr>
      </w:pPr>
    </w:p>
    <w:p w:rsidR="007323D4" w:rsidRDefault="007323D4" w:rsidP="00B46D58">
      <w:pPr>
        <w:pStyle w:val="norm"/>
        <w:widowControl w:val="0"/>
        <w:spacing w:after="160" w:line="240" w:lineRule="auto"/>
        <w:ind w:firstLine="284"/>
        <w:jc w:val="right"/>
        <w:rPr>
          <w:rFonts w:ascii="GHEA Grapalat" w:hAnsi="GHEA Grapalat"/>
          <w:b/>
          <w:sz w:val="24"/>
          <w:szCs w:val="24"/>
        </w:rPr>
      </w:pPr>
    </w:p>
    <w:p w:rsidR="007323D4" w:rsidRDefault="007323D4" w:rsidP="00B46D58">
      <w:pPr>
        <w:pStyle w:val="norm"/>
        <w:widowControl w:val="0"/>
        <w:spacing w:after="160" w:line="240" w:lineRule="auto"/>
        <w:ind w:firstLine="284"/>
        <w:jc w:val="right"/>
        <w:rPr>
          <w:rFonts w:ascii="GHEA Grapalat" w:hAnsi="GHEA Grapalat"/>
          <w:b/>
          <w:sz w:val="24"/>
          <w:szCs w:val="24"/>
        </w:rPr>
      </w:pPr>
    </w:p>
    <w:p w:rsidR="007323D4" w:rsidRDefault="007323D4" w:rsidP="00B46D58">
      <w:pPr>
        <w:pStyle w:val="norm"/>
        <w:widowControl w:val="0"/>
        <w:spacing w:after="160" w:line="240" w:lineRule="auto"/>
        <w:ind w:firstLine="284"/>
        <w:jc w:val="right"/>
        <w:rPr>
          <w:rFonts w:ascii="GHEA Grapalat" w:hAnsi="GHEA Grapalat"/>
          <w:b/>
          <w:sz w:val="24"/>
          <w:szCs w:val="24"/>
        </w:rPr>
      </w:pPr>
    </w:p>
    <w:p w:rsidR="007323D4" w:rsidRDefault="007323D4" w:rsidP="00B46D58">
      <w:pPr>
        <w:pStyle w:val="norm"/>
        <w:widowControl w:val="0"/>
        <w:spacing w:after="160" w:line="240" w:lineRule="auto"/>
        <w:ind w:firstLine="284"/>
        <w:jc w:val="right"/>
        <w:rPr>
          <w:rFonts w:ascii="GHEA Grapalat" w:hAnsi="GHEA Grapalat"/>
          <w:b/>
          <w:sz w:val="24"/>
          <w:szCs w:val="24"/>
        </w:rPr>
      </w:pPr>
    </w:p>
    <w:p w:rsidR="007323D4" w:rsidRDefault="007323D4" w:rsidP="00B46D58">
      <w:pPr>
        <w:pStyle w:val="norm"/>
        <w:widowControl w:val="0"/>
        <w:spacing w:after="160" w:line="240" w:lineRule="auto"/>
        <w:ind w:firstLine="284"/>
        <w:jc w:val="right"/>
        <w:rPr>
          <w:rFonts w:ascii="GHEA Grapalat" w:hAnsi="GHEA Grapalat"/>
          <w:b/>
          <w:sz w:val="24"/>
          <w:szCs w:val="24"/>
        </w:rPr>
      </w:pPr>
    </w:p>
    <w:p w:rsidR="007323D4" w:rsidRDefault="007323D4" w:rsidP="00B46D58">
      <w:pPr>
        <w:pStyle w:val="norm"/>
        <w:widowControl w:val="0"/>
        <w:spacing w:after="160" w:line="240" w:lineRule="auto"/>
        <w:ind w:firstLine="284"/>
        <w:jc w:val="right"/>
        <w:rPr>
          <w:rFonts w:ascii="GHEA Grapalat" w:hAnsi="GHEA Grapalat"/>
          <w:b/>
          <w:sz w:val="24"/>
          <w:szCs w:val="24"/>
        </w:rPr>
      </w:pPr>
    </w:p>
    <w:p w:rsidR="007323D4" w:rsidRDefault="007323D4" w:rsidP="00B46D58">
      <w:pPr>
        <w:pStyle w:val="norm"/>
        <w:widowControl w:val="0"/>
        <w:spacing w:after="160" w:line="240" w:lineRule="auto"/>
        <w:ind w:firstLine="284"/>
        <w:jc w:val="right"/>
        <w:rPr>
          <w:rFonts w:ascii="GHEA Grapalat" w:hAnsi="GHEA Grapalat"/>
          <w:b/>
          <w:sz w:val="24"/>
          <w:szCs w:val="24"/>
        </w:rPr>
      </w:pPr>
    </w:p>
    <w:p w:rsidR="007323D4" w:rsidRDefault="007323D4" w:rsidP="00B46D58">
      <w:pPr>
        <w:pStyle w:val="norm"/>
        <w:widowControl w:val="0"/>
        <w:spacing w:after="160" w:line="240" w:lineRule="auto"/>
        <w:ind w:firstLine="284"/>
        <w:jc w:val="right"/>
        <w:rPr>
          <w:rFonts w:ascii="GHEA Grapalat" w:hAnsi="GHEA Grapalat"/>
          <w:b/>
          <w:sz w:val="24"/>
          <w:szCs w:val="24"/>
        </w:rPr>
      </w:pPr>
    </w:p>
    <w:p w:rsidR="007323D4" w:rsidRDefault="007323D4" w:rsidP="00B46D58">
      <w:pPr>
        <w:pStyle w:val="norm"/>
        <w:widowControl w:val="0"/>
        <w:spacing w:after="160" w:line="240" w:lineRule="auto"/>
        <w:ind w:firstLine="284"/>
        <w:jc w:val="right"/>
        <w:rPr>
          <w:rFonts w:ascii="GHEA Grapalat" w:hAnsi="GHEA Grapalat"/>
          <w:b/>
          <w:sz w:val="24"/>
          <w:szCs w:val="24"/>
        </w:rPr>
      </w:pPr>
    </w:p>
    <w:p w:rsidR="007323D4" w:rsidRDefault="007323D4" w:rsidP="00B46D58">
      <w:pPr>
        <w:pStyle w:val="norm"/>
        <w:widowControl w:val="0"/>
        <w:spacing w:after="160" w:line="240" w:lineRule="auto"/>
        <w:ind w:firstLine="284"/>
        <w:jc w:val="right"/>
        <w:rPr>
          <w:rFonts w:ascii="GHEA Grapalat" w:hAnsi="GHEA Grapalat"/>
          <w:b/>
          <w:sz w:val="24"/>
          <w:szCs w:val="24"/>
        </w:rPr>
      </w:pPr>
    </w:p>
    <w:p w:rsidR="007323D4" w:rsidRDefault="007323D4" w:rsidP="00B46D58">
      <w:pPr>
        <w:pStyle w:val="norm"/>
        <w:widowControl w:val="0"/>
        <w:spacing w:after="160" w:line="240" w:lineRule="auto"/>
        <w:ind w:firstLine="284"/>
        <w:jc w:val="right"/>
        <w:rPr>
          <w:rFonts w:ascii="GHEA Grapalat" w:hAnsi="GHEA Grapalat"/>
          <w:b/>
          <w:sz w:val="24"/>
          <w:szCs w:val="24"/>
        </w:rPr>
      </w:pPr>
    </w:p>
    <w:p w:rsidR="007323D4" w:rsidRDefault="007323D4" w:rsidP="00B46D58">
      <w:pPr>
        <w:pStyle w:val="norm"/>
        <w:widowControl w:val="0"/>
        <w:spacing w:after="160" w:line="240" w:lineRule="auto"/>
        <w:ind w:firstLine="284"/>
        <w:jc w:val="right"/>
        <w:rPr>
          <w:rFonts w:ascii="GHEA Grapalat" w:hAnsi="GHEA Grapalat"/>
          <w:b/>
          <w:sz w:val="24"/>
          <w:szCs w:val="24"/>
        </w:rPr>
      </w:pPr>
    </w:p>
    <w:p w:rsidR="007323D4" w:rsidRDefault="007323D4"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374F4A" w:rsidRDefault="00B2572B" w:rsidP="00B46D58">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EB0498">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6132ED">
        <w:rPr>
          <w:rFonts w:ascii="GHEA Grapalat" w:hAnsi="GHEA Grapalat"/>
          <w:sz w:val="24"/>
          <w:szCs w:val="24"/>
        </w:rPr>
        <w:t>"</w:t>
      </w:r>
      <w:r w:rsidR="00F83B2C" w:rsidRPr="00F83B2C">
        <w:t xml:space="preserve"> </w:t>
      </w:r>
      <w:r w:rsidR="00F83B2C" w:rsidRPr="00F83B2C">
        <w:rPr>
          <w:rFonts w:ascii="GHEA Grapalat" w:hAnsi="GHEA Grapalat"/>
          <w:b/>
          <w:sz w:val="24"/>
          <w:szCs w:val="24"/>
        </w:rPr>
        <w:t>KMQH-GHAShDzB-</w:t>
      </w:r>
      <w:r w:rsidR="004231F6">
        <w:rPr>
          <w:rFonts w:ascii="GHEA Grapalat" w:hAnsi="GHEA Grapalat"/>
          <w:b/>
          <w:sz w:val="24"/>
          <w:szCs w:val="24"/>
        </w:rPr>
        <w:t>20/05-1</w:t>
      </w:r>
      <w:r w:rsidR="00F83B2C" w:rsidRPr="00F83B2C">
        <w:rPr>
          <w:rFonts w:ascii="GHEA Grapalat" w:hAnsi="GHEA Grapalat"/>
          <w:b/>
          <w:sz w:val="24"/>
          <w:szCs w:val="24"/>
        </w:rPr>
        <w:t xml:space="preserve"> </w:t>
      </w:r>
      <w:r w:rsidR="006132ED">
        <w:rPr>
          <w:rFonts w:ascii="GHEA Grapalat" w:hAnsi="GHEA Grapalat"/>
          <w:sz w:val="24"/>
          <w:szCs w:val="24"/>
        </w:rPr>
        <w:t>"</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proofErr w:type="gramStart"/>
      <w:r w:rsidR="003D7C34">
        <w:rPr>
          <w:rFonts w:ascii="GHEA Grapalat" w:hAnsi="GHEA Grapalat"/>
          <w:color w:val="auto"/>
          <w:sz w:val="24"/>
          <w:szCs w:val="24"/>
        </w:rPr>
        <w:t>запрос</w:t>
      </w:r>
      <w:r w:rsidR="00F83B2C">
        <w:rPr>
          <w:rFonts w:ascii="GHEA Grapalat" w:hAnsi="GHEA Grapalat"/>
          <w:color w:val="auto"/>
          <w:sz w:val="24"/>
          <w:szCs w:val="24"/>
        </w:rPr>
        <w:t xml:space="preserve"> </w:t>
      </w:r>
      <w:r w:rsidRPr="00374F4A">
        <w:rPr>
          <w:rFonts w:ascii="GHEA Grapalat" w:hAnsi="GHEA Grapalat"/>
          <w:color w:val="auto"/>
          <w:sz w:val="24"/>
          <w:szCs w:val="24"/>
        </w:rPr>
        <w:t xml:space="preserve"> конкурсе</w:t>
      </w:r>
      <w:proofErr w:type="gramEnd"/>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F83B2C" w:rsidRDefault="00374F4A" w:rsidP="00B46D58">
      <w:pPr>
        <w:spacing w:after="160"/>
        <w:ind w:left="2694"/>
        <w:jc w:val="both"/>
        <w:rPr>
          <w:rFonts w:ascii="GHEA Grapalat" w:hAnsi="GHEA Grapalat"/>
          <w:sz w:val="20"/>
          <w:szCs w:val="20"/>
        </w:rPr>
      </w:pPr>
      <w:r w:rsidRPr="00F83B2C">
        <w:rPr>
          <w:rFonts w:ascii="GHEA Grapalat" w:hAnsi="GHEA Grapalat"/>
          <w:sz w:val="20"/>
          <w:szCs w:val="20"/>
        </w:rPr>
        <w:t xml:space="preserve">наименование участника </w:t>
      </w:r>
    </w:p>
    <w:p w:rsidR="00374F4A" w:rsidRPr="00F83B2C" w:rsidRDefault="00374F4A" w:rsidP="00B46D58">
      <w:pPr>
        <w:jc w:val="both"/>
        <w:rPr>
          <w:rFonts w:ascii="GHEA Grapalat" w:hAnsi="GHEA Grapalat"/>
          <w:sz w:val="20"/>
          <w:szCs w:val="20"/>
          <w:u w:val="single"/>
        </w:rPr>
      </w:pPr>
      <w:r w:rsidRPr="00F83B2C">
        <w:rPr>
          <w:rFonts w:ascii="GHEA Grapalat" w:hAnsi="GHEA Grapalat"/>
          <w:sz w:val="20"/>
          <w:szCs w:val="20"/>
        </w:rPr>
        <w:t>желает участвовать в лоте (лотах)_______________________________ объявленного</w:t>
      </w:r>
    </w:p>
    <w:p w:rsidR="00374F4A" w:rsidRPr="00F83B2C" w:rsidRDefault="000814B8" w:rsidP="00B46D58">
      <w:pPr>
        <w:spacing w:after="160"/>
        <w:ind w:left="4395"/>
        <w:jc w:val="both"/>
        <w:rPr>
          <w:rFonts w:ascii="GHEA Grapalat" w:hAnsi="GHEA Grapalat" w:cs="Sylfaen"/>
          <w:sz w:val="20"/>
          <w:szCs w:val="20"/>
        </w:rPr>
      </w:pPr>
      <w:r w:rsidRPr="00F83B2C">
        <w:rPr>
          <w:rFonts w:ascii="GHEA Grapalat" w:hAnsi="GHEA Grapalat"/>
          <w:sz w:val="20"/>
          <w:szCs w:val="20"/>
        </w:rPr>
        <w:t xml:space="preserve">                             </w:t>
      </w:r>
      <w:r w:rsidR="00374F4A" w:rsidRPr="00F83B2C">
        <w:rPr>
          <w:rFonts w:ascii="GHEA Grapalat" w:hAnsi="GHEA Grapalat"/>
          <w:sz w:val="20"/>
          <w:szCs w:val="20"/>
        </w:rPr>
        <w:t>номер лота (лотов)</w:t>
      </w:r>
    </w:p>
    <w:p w:rsidR="00374F4A" w:rsidRPr="00F83B2C" w:rsidRDefault="003D7C34" w:rsidP="00B46D58">
      <w:pPr>
        <w:jc w:val="both"/>
        <w:rPr>
          <w:rFonts w:ascii="GHEA Grapalat" w:hAnsi="GHEA Grapalat" w:cs="Sylfaen"/>
          <w:sz w:val="20"/>
          <w:szCs w:val="20"/>
        </w:rPr>
      </w:pPr>
      <w:r>
        <w:rPr>
          <w:rFonts w:ascii="GHEA Grapalat" w:hAnsi="GHEA Grapalat"/>
          <w:b/>
          <w:i/>
          <w:u w:val="single"/>
          <w:lang w:val="af-ZA"/>
        </w:rPr>
        <w:t>Касахский общинный муниципалитет</w:t>
      </w:r>
      <w:r w:rsidR="00374F4A" w:rsidRPr="00F83B2C">
        <w:rPr>
          <w:rFonts w:ascii="GHEA Grapalat" w:hAnsi="GHEA Grapalat"/>
          <w:sz w:val="20"/>
          <w:szCs w:val="20"/>
        </w:rPr>
        <w:t xml:space="preserve"> под кодом </w:t>
      </w:r>
      <w:r w:rsidR="006132ED" w:rsidRPr="00F83B2C">
        <w:rPr>
          <w:rFonts w:ascii="GHEA Grapalat" w:hAnsi="GHEA Grapalat"/>
          <w:sz w:val="20"/>
          <w:szCs w:val="20"/>
        </w:rPr>
        <w:t>"</w:t>
      </w:r>
      <w:r w:rsidR="0038629C" w:rsidRPr="00F83B2C">
        <w:rPr>
          <w:rFonts w:ascii="GHEA Grapalat" w:hAnsi="GHEA Grapalat"/>
          <w:sz w:val="20"/>
          <w:szCs w:val="20"/>
        </w:rPr>
        <w:t>KMQH-GHAShDzB-</w:t>
      </w:r>
      <w:r w:rsidR="004231F6">
        <w:rPr>
          <w:rFonts w:ascii="GHEA Grapalat" w:hAnsi="GHEA Grapalat"/>
          <w:sz w:val="20"/>
          <w:szCs w:val="20"/>
        </w:rPr>
        <w:t>20/05-1</w:t>
      </w:r>
      <w:r w:rsidR="006132ED" w:rsidRPr="00F83B2C">
        <w:rPr>
          <w:rFonts w:ascii="GHEA Grapalat" w:hAnsi="GHEA Grapalat"/>
          <w:sz w:val="20"/>
          <w:szCs w:val="20"/>
        </w:rPr>
        <w:t>"</w:t>
      </w:r>
    </w:p>
    <w:p w:rsidR="00374F4A" w:rsidRPr="00F83B2C" w:rsidRDefault="00374F4A" w:rsidP="00B46D58">
      <w:pPr>
        <w:spacing w:after="160"/>
        <w:ind w:left="1560"/>
        <w:jc w:val="both"/>
        <w:rPr>
          <w:rFonts w:ascii="GHEA Grapalat" w:hAnsi="GHEA Grapalat"/>
          <w:sz w:val="20"/>
          <w:szCs w:val="20"/>
        </w:rPr>
      </w:pPr>
      <w:r w:rsidRPr="00F83B2C">
        <w:rPr>
          <w:rFonts w:ascii="GHEA Grapalat" w:hAnsi="GHEA Grapalat"/>
          <w:sz w:val="20"/>
          <w:szCs w:val="20"/>
        </w:rPr>
        <w:t>наименование заказчика</w:t>
      </w:r>
    </w:p>
    <w:p w:rsidR="00374F4A" w:rsidRPr="00F83B2C" w:rsidRDefault="00374F4A" w:rsidP="00B46D58">
      <w:pPr>
        <w:spacing w:after="160"/>
        <w:jc w:val="both"/>
        <w:rPr>
          <w:rFonts w:ascii="GHEA Grapalat" w:hAnsi="GHEA Grapalat"/>
          <w:sz w:val="20"/>
          <w:szCs w:val="20"/>
        </w:rPr>
      </w:pPr>
      <w:r w:rsidRPr="00F83B2C">
        <w:rPr>
          <w:rFonts w:ascii="GHEA Grapalat" w:hAnsi="GHEA Grapalat"/>
          <w:sz w:val="20"/>
          <w:szCs w:val="20"/>
        </w:rPr>
        <w:t>открытого конкурса и в соответствии с требованиями приглашения подает заявку.</w:t>
      </w:r>
    </w:p>
    <w:p w:rsidR="00374F4A" w:rsidRPr="00F83B2C" w:rsidRDefault="00374F4A" w:rsidP="00B46D58">
      <w:pPr>
        <w:jc w:val="both"/>
        <w:rPr>
          <w:rFonts w:ascii="GHEA Grapalat" w:hAnsi="GHEA Grapalat"/>
          <w:sz w:val="20"/>
          <w:szCs w:val="20"/>
        </w:rPr>
      </w:pPr>
      <w:r w:rsidRPr="00F83B2C">
        <w:rPr>
          <w:rFonts w:ascii="GHEA Grapalat" w:hAnsi="GHEA Grapalat"/>
          <w:sz w:val="20"/>
          <w:szCs w:val="20"/>
        </w:rPr>
        <w:t>__________________________________________________ заявляет и заверяет, что</w:t>
      </w:r>
    </w:p>
    <w:p w:rsidR="00374F4A" w:rsidRPr="00F83B2C" w:rsidRDefault="00374F4A" w:rsidP="00B46D58">
      <w:pPr>
        <w:spacing w:after="160"/>
        <w:ind w:left="1843"/>
        <w:jc w:val="both"/>
        <w:rPr>
          <w:rFonts w:ascii="GHEA Grapalat" w:hAnsi="GHEA Grapalat" w:cs="Sylfaen"/>
          <w:sz w:val="20"/>
          <w:szCs w:val="20"/>
        </w:rPr>
      </w:pPr>
      <w:r w:rsidRPr="00F83B2C">
        <w:rPr>
          <w:rFonts w:ascii="GHEA Grapalat" w:hAnsi="GHEA Grapalat"/>
          <w:sz w:val="20"/>
          <w:szCs w:val="20"/>
        </w:rPr>
        <w:t>наименование участника</w:t>
      </w:r>
    </w:p>
    <w:p w:rsidR="00374F4A" w:rsidRPr="00F83B2C" w:rsidRDefault="00374F4A" w:rsidP="00B46D58">
      <w:pPr>
        <w:jc w:val="both"/>
        <w:rPr>
          <w:rFonts w:ascii="GHEA Grapalat" w:hAnsi="GHEA Grapalat" w:cs="Sylfaen"/>
          <w:sz w:val="20"/>
          <w:szCs w:val="20"/>
        </w:rPr>
      </w:pPr>
      <w:r w:rsidRPr="00F83B2C">
        <w:rPr>
          <w:rFonts w:ascii="GHEA Grapalat" w:hAnsi="GHEA Grapalat"/>
          <w:sz w:val="20"/>
          <w:szCs w:val="20"/>
        </w:rPr>
        <w:t>является</w:t>
      </w:r>
      <w:r w:rsidR="00F453C2" w:rsidRPr="00F83B2C">
        <w:rPr>
          <w:rFonts w:ascii="GHEA Grapalat" w:hAnsi="GHEA Grapalat"/>
          <w:sz w:val="20"/>
          <w:szCs w:val="20"/>
        </w:rPr>
        <w:t xml:space="preserve"> </w:t>
      </w:r>
      <w:r w:rsidRPr="00F83B2C">
        <w:rPr>
          <w:rFonts w:ascii="GHEA Grapalat" w:hAnsi="GHEA Grapalat"/>
          <w:sz w:val="20"/>
          <w:szCs w:val="20"/>
        </w:rPr>
        <w:t>резидентом ______________________________________________________</w:t>
      </w:r>
      <w:r w:rsidR="00D04575" w:rsidRPr="00F83B2C">
        <w:rPr>
          <w:rFonts w:ascii="GHEA Grapalat" w:hAnsi="GHEA Grapalat"/>
          <w:sz w:val="20"/>
          <w:szCs w:val="20"/>
        </w:rPr>
        <w:t>.</w:t>
      </w:r>
    </w:p>
    <w:p w:rsidR="00374F4A" w:rsidRPr="00F83B2C" w:rsidRDefault="00374F4A" w:rsidP="00B46D58">
      <w:pPr>
        <w:spacing w:after="160"/>
        <w:ind w:left="4111"/>
        <w:jc w:val="both"/>
        <w:rPr>
          <w:rFonts w:ascii="GHEA Grapalat" w:hAnsi="GHEA Grapalat" w:cs="Arial"/>
          <w:sz w:val="20"/>
          <w:szCs w:val="20"/>
        </w:rPr>
      </w:pPr>
      <w:r w:rsidRPr="00F83B2C">
        <w:rPr>
          <w:rFonts w:ascii="GHEA Grapalat" w:hAnsi="GHEA Grapalat"/>
          <w:sz w:val="20"/>
          <w:szCs w:val="20"/>
        </w:rPr>
        <w:t>наименование страны</w:t>
      </w:r>
    </w:p>
    <w:p w:rsidR="000612B9" w:rsidRPr="00F83B2C" w:rsidRDefault="000612B9" w:rsidP="00B46D58">
      <w:pPr>
        <w:jc w:val="both"/>
        <w:rPr>
          <w:rFonts w:ascii="GHEA Grapalat" w:hAnsi="GHEA Grapalat"/>
          <w:sz w:val="20"/>
          <w:szCs w:val="20"/>
        </w:rPr>
      </w:pPr>
    </w:p>
    <w:p w:rsidR="000612B9" w:rsidRPr="00F83B2C" w:rsidRDefault="004F0CAA" w:rsidP="00B46D58">
      <w:pPr>
        <w:jc w:val="both"/>
        <w:rPr>
          <w:rFonts w:ascii="GHEA Grapalat" w:hAnsi="GHEA Grapalat"/>
          <w:sz w:val="20"/>
          <w:szCs w:val="20"/>
        </w:rPr>
      </w:pPr>
      <w:r w:rsidRPr="00F83B2C">
        <w:rPr>
          <w:rFonts w:ascii="GHEA Grapalat" w:hAnsi="GHEA Grapalat"/>
          <w:sz w:val="20"/>
          <w:szCs w:val="20"/>
        </w:rPr>
        <w:t>Данные</w:t>
      </w:r>
      <w:r w:rsidR="002A0700" w:rsidRPr="00F83B2C">
        <w:rPr>
          <w:rFonts w:ascii="GHEA Grapalat" w:hAnsi="GHEA Grapalat"/>
          <w:sz w:val="20"/>
          <w:szCs w:val="20"/>
        </w:rPr>
        <w:t xml:space="preserve">       </w:t>
      </w:r>
      <w:proofErr w:type="gramStart"/>
      <w:r w:rsidR="000612B9" w:rsidRPr="00F83B2C">
        <w:rPr>
          <w:rFonts w:ascii="GHEA Grapalat" w:hAnsi="GHEA Grapalat"/>
          <w:sz w:val="20"/>
          <w:szCs w:val="20"/>
        </w:rPr>
        <w:t>----------------------------------------</w:t>
      </w:r>
      <w:r w:rsidR="00304237" w:rsidRPr="00F83B2C">
        <w:rPr>
          <w:rFonts w:ascii="GHEA Grapalat" w:hAnsi="GHEA Grapalat"/>
          <w:sz w:val="20"/>
          <w:szCs w:val="20"/>
        </w:rPr>
        <w:t xml:space="preserve">  </w:t>
      </w:r>
      <w:r w:rsidR="00F96993" w:rsidRPr="00F83B2C">
        <w:rPr>
          <w:rFonts w:ascii="GHEA Grapalat" w:hAnsi="GHEA Grapalat"/>
          <w:sz w:val="20"/>
          <w:szCs w:val="20"/>
        </w:rPr>
        <w:t>следующие</w:t>
      </w:r>
      <w:proofErr w:type="gramEnd"/>
      <w:r w:rsidR="00304237" w:rsidRPr="00F83B2C">
        <w:rPr>
          <w:rFonts w:ascii="GHEA Grapalat" w:hAnsi="GHEA Grapalat"/>
          <w:sz w:val="20"/>
          <w:szCs w:val="20"/>
        </w:rPr>
        <w:t>:</w:t>
      </w:r>
    </w:p>
    <w:p w:rsidR="002A0700" w:rsidRPr="00F83B2C" w:rsidRDefault="002A0700" w:rsidP="000811C1">
      <w:pPr>
        <w:spacing w:after="160"/>
        <w:ind w:left="1843"/>
        <w:rPr>
          <w:rFonts w:ascii="GHEA Grapalat" w:hAnsi="GHEA Grapalat" w:cs="Sylfaen"/>
          <w:sz w:val="20"/>
          <w:szCs w:val="20"/>
          <w:lang w:val="hy-AM"/>
        </w:rPr>
      </w:pPr>
      <w:r w:rsidRPr="00F83B2C">
        <w:rPr>
          <w:rFonts w:ascii="GHEA Grapalat" w:hAnsi="GHEA Grapalat"/>
          <w:sz w:val="20"/>
          <w:szCs w:val="20"/>
        </w:rPr>
        <w:t>наименование участника</w:t>
      </w:r>
    </w:p>
    <w:p w:rsidR="000612B9" w:rsidRPr="00F83B2C" w:rsidRDefault="000612B9" w:rsidP="00B46D58">
      <w:pPr>
        <w:jc w:val="both"/>
        <w:rPr>
          <w:rFonts w:ascii="GHEA Grapalat" w:hAnsi="GHEA Grapalat"/>
          <w:sz w:val="20"/>
          <w:szCs w:val="20"/>
        </w:rPr>
      </w:pPr>
    </w:p>
    <w:p w:rsidR="00374F4A" w:rsidRPr="00F83B2C" w:rsidRDefault="00374F4A" w:rsidP="00B46D58">
      <w:pPr>
        <w:jc w:val="both"/>
        <w:rPr>
          <w:rFonts w:ascii="GHEA Grapalat" w:hAnsi="GHEA Grapalat"/>
          <w:sz w:val="20"/>
          <w:szCs w:val="20"/>
        </w:rPr>
      </w:pPr>
      <w:r w:rsidRPr="00F83B2C">
        <w:rPr>
          <w:rFonts w:ascii="GHEA Grapalat" w:hAnsi="GHEA Grapalat"/>
          <w:sz w:val="20"/>
          <w:szCs w:val="20"/>
        </w:rPr>
        <w:t xml:space="preserve">Учетный номер налогоплательщика  </w:t>
      </w:r>
      <w:r w:rsidR="00B138F3" w:rsidRPr="00F83B2C">
        <w:rPr>
          <w:rFonts w:ascii="GHEA Grapalat" w:hAnsi="GHEA Grapalat"/>
          <w:sz w:val="20"/>
          <w:szCs w:val="20"/>
        </w:rPr>
        <w:t xml:space="preserve">             </w:t>
      </w:r>
      <w:r w:rsidRPr="00F83B2C">
        <w:rPr>
          <w:rFonts w:ascii="GHEA Grapalat" w:hAnsi="GHEA Grapalat"/>
          <w:sz w:val="20"/>
          <w:szCs w:val="20"/>
        </w:rPr>
        <w:t>________________</w:t>
      </w:r>
    </w:p>
    <w:p w:rsidR="00374F4A" w:rsidRPr="00F83B2C" w:rsidRDefault="00B138F3" w:rsidP="00B138F3">
      <w:pPr>
        <w:tabs>
          <w:tab w:val="left" w:pos="7371"/>
        </w:tabs>
        <w:ind w:left="4111"/>
        <w:jc w:val="both"/>
        <w:rPr>
          <w:rFonts w:ascii="GHEA Grapalat" w:hAnsi="GHEA Grapalat" w:cs="Arial"/>
          <w:sz w:val="20"/>
          <w:szCs w:val="20"/>
        </w:rPr>
      </w:pPr>
      <w:r w:rsidRPr="00F83B2C">
        <w:rPr>
          <w:rFonts w:ascii="GHEA Grapalat" w:hAnsi="GHEA Grapalat"/>
          <w:sz w:val="20"/>
          <w:szCs w:val="20"/>
        </w:rPr>
        <w:t xml:space="preserve">               </w:t>
      </w:r>
      <w:r w:rsidR="00374F4A" w:rsidRPr="00F83B2C">
        <w:rPr>
          <w:rFonts w:ascii="GHEA Grapalat" w:hAnsi="GHEA Grapalat"/>
          <w:sz w:val="20"/>
          <w:szCs w:val="20"/>
        </w:rPr>
        <w:t>учетный номер</w:t>
      </w:r>
      <w:r w:rsidRPr="00F83B2C">
        <w:rPr>
          <w:rFonts w:ascii="GHEA Grapalat" w:hAnsi="GHEA Grapalat"/>
          <w:sz w:val="20"/>
          <w:szCs w:val="20"/>
        </w:rPr>
        <w:t xml:space="preserve"> </w:t>
      </w:r>
      <w:r w:rsidR="00374F4A" w:rsidRPr="00F83B2C">
        <w:rPr>
          <w:rFonts w:ascii="GHEA Grapalat" w:hAnsi="GHEA Grapalat"/>
          <w:sz w:val="20"/>
          <w:szCs w:val="20"/>
        </w:rPr>
        <w:t>налогоплательщика</w:t>
      </w:r>
    </w:p>
    <w:p w:rsidR="00B138F3" w:rsidRPr="00F83B2C" w:rsidRDefault="00B138F3" w:rsidP="00B46D58">
      <w:pPr>
        <w:jc w:val="both"/>
        <w:rPr>
          <w:rFonts w:ascii="GHEA Grapalat" w:hAnsi="GHEA Grapalat"/>
          <w:sz w:val="20"/>
          <w:szCs w:val="20"/>
        </w:rPr>
      </w:pPr>
    </w:p>
    <w:p w:rsidR="00374F4A" w:rsidRPr="00F83B2C" w:rsidRDefault="00B138F3" w:rsidP="00B46D58">
      <w:pPr>
        <w:jc w:val="both"/>
        <w:rPr>
          <w:rFonts w:ascii="GHEA Grapalat" w:hAnsi="GHEA Grapalat"/>
          <w:sz w:val="20"/>
          <w:szCs w:val="20"/>
        </w:rPr>
      </w:pPr>
      <w:r w:rsidRPr="00F83B2C">
        <w:rPr>
          <w:rFonts w:ascii="GHEA Grapalat" w:hAnsi="GHEA Grapalat"/>
          <w:sz w:val="20"/>
          <w:szCs w:val="20"/>
        </w:rPr>
        <w:t xml:space="preserve"> </w:t>
      </w:r>
      <w:r w:rsidR="00374F4A" w:rsidRPr="00F83B2C">
        <w:rPr>
          <w:rFonts w:ascii="GHEA Grapalat" w:hAnsi="GHEA Grapalat"/>
          <w:sz w:val="20"/>
          <w:szCs w:val="20"/>
        </w:rPr>
        <w:t xml:space="preserve">Адрес электронной почты </w:t>
      </w:r>
      <w:r w:rsidRPr="00F83B2C">
        <w:rPr>
          <w:rFonts w:ascii="GHEA Grapalat" w:hAnsi="GHEA Grapalat"/>
          <w:sz w:val="20"/>
          <w:szCs w:val="20"/>
        </w:rPr>
        <w:t xml:space="preserve">                           </w:t>
      </w:r>
      <w:r w:rsidR="00374F4A" w:rsidRPr="00F83B2C">
        <w:rPr>
          <w:rFonts w:ascii="GHEA Grapalat" w:hAnsi="GHEA Grapalat"/>
          <w:sz w:val="20"/>
          <w:szCs w:val="20"/>
        </w:rPr>
        <w:t>__________________</w:t>
      </w:r>
    </w:p>
    <w:p w:rsidR="00374F4A" w:rsidRPr="00F83B2C" w:rsidRDefault="00B138F3" w:rsidP="00B138F3">
      <w:pPr>
        <w:tabs>
          <w:tab w:val="left" w:pos="6946"/>
        </w:tabs>
        <w:ind w:left="3402" w:firstLine="6"/>
        <w:jc w:val="both"/>
        <w:rPr>
          <w:rFonts w:ascii="GHEA Grapalat" w:hAnsi="GHEA Grapalat"/>
          <w:sz w:val="20"/>
          <w:szCs w:val="20"/>
        </w:rPr>
      </w:pPr>
      <w:r w:rsidRPr="00F83B2C">
        <w:rPr>
          <w:rFonts w:ascii="GHEA Grapalat" w:hAnsi="GHEA Grapalat"/>
          <w:sz w:val="20"/>
          <w:szCs w:val="20"/>
        </w:rPr>
        <w:t xml:space="preserve">                                  </w:t>
      </w:r>
      <w:r w:rsidR="00374F4A" w:rsidRPr="00F83B2C">
        <w:rPr>
          <w:rFonts w:ascii="GHEA Grapalat" w:hAnsi="GHEA Grapalat"/>
          <w:sz w:val="20"/>
          <w:szCs w:val="20"/>
        </w:rPr>
        <w:t>адрес электронной</w:t>
      </w:r>
      <w:r w:rsidR="00374F4A" w:rsidRPr="00F83B2C">
        <w:rPr>
          <w:rFonts w:ascii="GHEA Grapalat" w:hAnsi="GHEA Grapalat"/>
          <w:sz w:val="20"/>
          <w:szCs w:val="20"/>
        </w:rPr>
        <w:tab/>
        <w:t>почты</w:t>
      </w:r>
    </w:p>
    <w:p w:rsidR="00B138F3" w:rsidRPr="00F83B2C" w:rsidRDefault="00B138F3" w:rsidP="00F96993">
      <w:pPr>
        <w:jc w:val="both"/>
        <w:rPr>
          <w:rFonts w:ascii="GHEA Grapalat" w:hAnsi="GHEA Grapalat"/>
          <w:sz w:val="20"/>
          <w:szCs w:val="20"/>
        </w:rPr>
      </w:pPr>
    </w:p>
    <w:p w:rsidR="009E1181" w:rsidRPr="00F83B2C" w:rsidRDefault="00F96993" w:rsidP="00F96993">
      <w:pPr>
        <w:jc w:val="both"/>
        <w:rPr>
          <w:rFonts w:ascii="GHEA Grapalat" w:hAnsi="GHEA Grapalat"/>
          <w:sz w:val="20"/>
          <w:szCs w:val="20"/>
        </w:rPr>
      </w:pPr>
      <w:r w:rsidRPr="00F83B2C">
        <w:rPr>
          <w:rFonts w:ascii="GHEA Grapalat" w:hAnsi="GHEA Grapalat"/>
          <w:sz w:val="20"/>
          <w:szCs w:val="20"/>
        </w:rPr>
        <w:t>Адрес деятельности</w:t>
      </w:r>
      <w:r w:rsidR="009E1181" w:rsidRPr="00F83B2C">
        <w:rPr>
          <w:rFonts w:ascii="GHEA Grapalat" w:hAnsi="GHEA Grapalat"/>
          <w:sz w:val="20"/>
          <w:szCs w:val="20"/>
        </w:rPr>
        <w:t xml:space="preserve">              ----------------------------</w:t>
      </w:r>
      <w:r w:rsidR="009627B3" w:rsidRPr="00F83B2C">
        <w:rPr>
          <w:rFonts w:ascii="GHEA Grapalat" w:hAnsi="GHEA Grapalat"/>
          <w:sz w:val="20"/>
          <w:szCs w:val="20"/>
        </w:rPr>
        <w:t>--------------------------------</w:t>
      </w:r>
    </w:p>
    <w:p w:rsidR="00F96993" w:rsidRPr="00F83B2C" w:rsidRDefault="009E1181" w:rsidP="00F96993">
      <w:pPr>
        <w:jc w:val="both"/>
        <w:rPr>
          <w:rFonts w:ascii="GHEA Grapalat" w:hAnsi="GHEA Grapalat"/>
          <w:sz w:val="20"/>
          <w:szCs w:val="20"/>
        </w:rPr>
      </w:pPr>
      <w:r w:rsidRPr="00F83B2C">
        <w:rPr>
          <w:rFonts w:ascii="GHEA Grapalat" w:hAnsi="GHEA Grapalat"/>
          <w:sz w:val="20"/>
          <w:szCs w:val="20"/>
        </w:rPr>
        <w:t xml:space="preserve">            </w:t>
      </w:r>
      <w:r w:rsidR="00F96993" w:rsidRPr="00F83B2C">
        <w:rPr>
          <w:rFonts w:ascii="GHEA Grapalat" w:hAnsi="GHEA Grapalat"/>
          <w:sz w:val="20"/>
          <w:szCs w:val="20"/>
        </w:rPr>
        <w:t xml:space="preserve">  </w:t>
      </w:r>
      <w:r w:rsidRPr="00F83B2C">
        <w:rPr>
          <w:rFonts w:ascii="GHEA Grapalat" w:hAnsi="GHEA Grapalat"/>
          <w:sz w:val="20"/>
          <w:szCs w:val="20"/>
        </w:rPr>
        <w:t xml:space="preserve">                                </w:t>
      </w:r>
      <w:r w:rsidR="00B138F3" w:rsidRPr="00F83B2C">
        <w:rPr>
          <w:rFonts w:ascii="GHEA Grapalat" w:hAnsi="GHEA Grapalat"/>
          <w:sz w:val="20"/>
          <w:szCs w:val="20"/>
        </w:rPr>
        <w:t xml:space="preserve">                        </w:t>
      </w:r>
      <w:r w:rsidRPr="00F83B2C">
        <w:rPr>
          <w:rFonts w:ascii="GHEA Grapalat" w:hAnsi="GHEA Grapalat"/>
          <w:sz w:val="20"/>
          <w:szCs w:val="20"/>
        </w:rPr>
        <w:t>адрес деятельности</w:t>
      </w:r>
    </w:p>
    <w:p w:rsidR="00B16483" w:rsidRDefault="00B16483" w:rsidP="00F96993">
      <w:pPr>
        <w:jc w:val="both"/>
        <w:rPr>
          <w:rFonts w:ascii="GHEA Grapalat" w:hAnsi="GHEA Grapalat"/>
          <w:sz w:val="18"/>
          <w:szCs w:val="18"/>
        </w:rPr>
      </w:pPr>
    </w:p>
    <w:p w:rsidR="00B16483" w:rsidRPr="00F83B2C" w:rsidRDefault="00B16483" w:rsidP="00F96993">
      <w:pPr>
        <w:jc w:val="both"/>
        <w:rPr>
          <w:rFonts w:ascii="GHEA Grapalat" w:hAnsi="GHEA Grapalat"/>
          <w:sz w:val="20"/>
          <w:szCs w:val="20"/>
        </w:rPr>
      </w:pPr>
      <w:r w:rsidRPr="00F83B2C">
        <w:rPr>
          <w:rFonts w:ascii="GHEA Grapalat" w:hAnsi="GHEA Grapalat"/>
          <w:sz w:val="20"/>
          <w:szCs w:val="20"/>
        </w:rPr>
        <w:t>Номер телефона                     ------------------------------</w:t>
      </w:r>
      <w:r w:rsidR="009627B3" w:rsidRPr="00F83B2C">
        <w:rPr>
          <w:rFonts w:ascii="GHEA Grapalat" w:hAnsi="GHEA Grapalat"/>
          <w:sz w:val="20"/>
          <w:szCs w:val="20"/>
        </w:rPr>
        <w:t>-------------------------------</w:t>
      </w:r>
      <w:r w:rsidRPr="00F83B2C">
        <w:rPr>
          <w:rFonts w:ascii="GHEA Grapalat" w:hAnsi="GHEA Grapalat"/>
          <w:sz w:val="20"/>
          <w:szCs w:val="20"/>
        </w:rPr>
        <w:t xml:space="preserve"> </w:t>
      </w:r>
    </w:p>
    <w:p w:rsidR="006B3E56" w:rsidRPr="00F83B2C" w:rsidRDefault="00B138F3" w:rsidP="00B16483">
      <w:pPr>
        <w:tabs>
          <w:tab w:val="left" w:pos="7371"/>
        </w:tabs>
        <w:spacing w:after="160"/>
        <w:ind w:left="3544" w:firstLine="3"/>
        <w:jc w:val="both"/>
        <w:rPr>
          <w:rFonts w:ascii="GHEA Grapalat" w:hAnsi="GHEA Grapalat"/>
          <w:sz w:val="20"/>
          <w:szCs w:val="20"/>
        </w:rPr>
      </w:pPr>
      <w:r w:rsidRPr="00F83B2C">
        <w:rPr>
          <w:rFonts w:ascii="GHEA Grapalat" w:hAnsi="GHEA Grapalat"/>
          <w:sz w:val="20"/>
          <w:szCs w:val="20"/>
        </w:rPr>
        <w:t xml:space="preserve">                                 </w:t>
      </w:r>
      <w:r w:rsidR="00B16483" w:rsidRPr="00F83B2C">
        <w:rPr>
          <w:rFonts w:ascii="GHEA Grapalat" w:hAnsi="GHEA Grapalat"/>
          <w:sz w:val="20"/>
          <w:szCs w:val="20"/>
        </w:rPr>
        <w:t>Номер телефона</w:t>
      </w:r>
    </w:p>
    <w:p w:rsidR="00B16483" w:rsidRPr="00F83B2C" w:rsidRDefault="00B16483" w:rsidP="00B16483">
      <w:pPr>
        <w:tabs>
          <w:tab w:val="left" w:pos="7371"/>
        </w:tabs>
        <w:spacing w:after="160"/>
        <w:ind w:left="3544" w:firstLine="3"/>
        <w:jc w:val="both"/>
        <w:rPr>
          <w:rFonts w:ascii="GHEA Grapalat" w:hAnsi="GHEA Grapalat"/>
          <w:sz w:val="20"/>
          <w:szCs w:val="20"/>
        </w:rPr>
      </w:pPr>
    </w:p>
    <w:p w:rsidR="006B3E56" w:rsidRPr="00F83B2C" w:rsidRDefault="006B3E56" w:rsidP="00B46D58">
      <w:pPr>
        <w:widowControl w:val="0"/>
        <w:jc w:val="both"/>
        <w:rPr>
          <w:rFonts w:ascii="GHEA Grapalat" w:hAnsi="GHEA Grapalat"/>
          <w:sz w:val="20"/>
          <w:szCs w:val="20"/>
        </w:rPr>
      </w:pPr>
      <w:r w:rsidRPr="00F83B2C">
        <w:rPr>
          <w:rFonts w:ascii="GHEA Grapalat" w:hAnsi="GHEA Grapalat"/>
          <w:sz w:val="20"/>
          <w:szCs w:val="20"/>
        </w:rPr>
        <w:t xml:space="preserve">Настоящим _________________________________объявляет и </w:t>
      </w:r>
      <w:proofErr w:type="spellStart"/>
      <w:proofErr w:type="gramStart"/>
      <w:r w:rsidRPr="00F83B2C">
        <w:rPr>
          <w:rFonts w:ascii="GHEA Grapalat" w:hAnsi="GHEA Grapalat"/>
          <w:sz w:val="20"/>
          <w:szCs w:val="20"/>
        </w:rPr>
        <w:t>подтверждает,что</w:t>
      </w:r>
      <w:proofErr w:type="spellEnd"/>
      <w:proofErr w:type="gramEnd"/>
      <w:r w:rsidRPr="00F83B2C">
        <w:rPr>
          <w:rFonts w:ascii="GHEA Grapalat" w:hAnsi="GHEA Grapalat"/>
          <w:sz w:val="20"/>
          <w:szCs w:val="20"/>
        </w:rPr>
        <w:t>:</w:t>
      </w:r>
    </w:p>
    <w:p w:rsidR="006B3E56" w:rsidRPr="00F83B2C" w:rsidRDefault="006B3E56" w:rsidP="00B46D58">
      <w:pPr>
        <w:widowControl w:val="0"/>
        <w:spacing w:after="120"/>
        <w:ind w:left="2835"/>
        <w:jc w:val="both"/>
        <w:rPr>
          <w:rFonts w:ascii="GHEA Grapalat" w:hAnsi="GHEA Grapalat"/>
          <w:sz w:val="20"/>
          <w:szCs w:val="20"/>
        </w:rPr>
      </w:pPr>
      <w:r w:rsidRPr="00F83B2C">
        <w:rPr>
          <w:rFonts w:ascii="GHEA Grapalat" w:hAnsi="GHEA Grapalat"/>
          <w:sz w:val="20"/>
          <w:szCs w:val="20"/>
        </w:rPr>
        <w:t>наименование участника</w:t>
      </w:r>
    </w:p>
    <w:p w:rsidR="006B3E56" w:rsidRPr="00F83B2C" w:rsidRDefault="006B3E56" w:rsidP="00F83B2C">
      <w:pPr>
        <w:pStyle w:val="aff3"/>
        <w:widowControl w:val="0"/>
        <w:numPr>
          <w:ilvl w:val="0"/>
          <w:numId w:val="21"/>
        </w:numPr>
        <w:spacing w:after="160"/>
        <w:jc w:val="both"/>
        <w:rPr>
          <w:rFonts w:ascii="GHEA Grapalat" w:hAnsi="GHEA Grapalat" w:cs="Arial"/>
          <w:sz w:val="20"/>
          <w:szCs w:val="20"/>
        </w:rPr>
      </w:pPr>
      <w:r w:rsidRPr="00F83B2C">
        <w:rPr>
          <w:rFonts w:ascii="GHEA Grapalat" w:hAnsi="GHEA Grapalat"/>
          <w:sz w:val="20"/>
          <w:szCs w:val="20"/>
        </w:rPr>
        <w:t>удовлетворяет</w:t>
      </w:r>
      <w:r w:rsidRPr="00F83B2C">
        <w:rPr>
          <w:rFonts w:ascii="GHEA Grapalat" w:hAnsi="GHEA Grapalat"/>
          <w:spacing w:val="-4"/>
          <w:sz w:val="20"/>
          <w:szCs w:val="20"/>
        </w:rPr>
        <w:t xml:space="preserve"> требованиям к праву участия установленным приглашением на </w:t>
      </w:r>
      <w:r w:rsidR="00EB0498">
        <w:rPr>
          <w:rFonts w:ascii="GHEA Grapalat" w:hAnsi="GHEA Grapalat"/>
          <w:sz w:val="20"/>
          <w:szCs w:val="20"/>
        </w:rPr>
        <w:t>запрос котировок</w:t>
      </w:r>
      <w:r w:rsidRPr="00F83B2C">
        <w:rPr>
          <w:rFonts w:ascii="GHEA Grapalat" w:hAnsi="GHEA Grapalat"/>
          <w:sz w:val="20"/>
          <w:szCs w:val="20"/>
        </w:rPr>
        <w:t xml:space="preserve"> под кодом "</w:t>
      </w:r>
      <w:r w:rsidR="00F83B2C" w:rsidRPr="00F83B2C">
        <w:rPr>
          <w:sz w:val="20"/>
          <w:szCs w:val="20"/>
        </w:rPr>
        <w:t xml:space="preserve"> </w:t>
      </w:r>
      <w:r w:rsidR="00F83B2C" w:rsidRPr="00F83B2C">
        <w:rPr>
          <w:rFonts w:ascii="GHEA Grapalat" w:hAnsi="GHEA Grapalat"/>
          <w:sz w:val="20"/>
          <w:szCs w:val="20"/>
        </w:rPr>
        <w:t>KMQH-GHAShDzB-</w:t>
      </w:r>
      <w:r w:rsidR="004231F6">
        <w:rPr>
          <w:rFonts w:ascii="GHEA Grapalat" w:hAnsi="GHEA Grapalat"/>
          <w:sz w:val="20"/>
          <w:szCs w:val="20"/>
        </w:rPr>
        <w:t>20/05-1</w:t>
      </w:r>
      <w:r w:rsidR="00F83B2C" w:rsidRPr="00F83B2C">
        <w:rPr>
          <w:rFonts w:ascii="GHEA Grapalat" w:hAnsi="GHEA Grapalat"/>
          <w:sz w:val="20"/>
          <w:szCs w:val="20"/>
        </w:rPr>
        <w:t xml:space="preserve"> </w:t>
      </w:r>
      <w:r w:rsidRPr="00F83B2C">
        <w:rPr>
          <w:rFonts w:ascii="GHEA Grapalat" w:hAnsi="GHEA Grapalat"/>
          <w:sz w:val="20"/>
          <w:szCs w:val="20"/>
        </w:rPr>
        <w:t>"</w:t>
      </w:r>
      <w:proofErr w:type="gramStart"/>
      <w:r w:rsidRPr="00F83B2C">
        <w:rPr>
          <w:rFonts w:ascii="GHEA Grapalat" w:hAnsi="GHEA Grapalat"/>
          <w:sz w:val="20"/>
          <w:szCs w:val="20"/>
        </w:rPr>
        <w:t>*,</w:t>
      </w:r>
      <w:r w:rsidR="00A90FCD" w:rsidRPr="00F83B2C">
        <w:rPr>
          <w:rFonts w:ascii="GHEA Grapalat" w:hAnsi="GHEA Grapalat"/>
          <w:sz w:val="20"/>
          <w:szCs w:val="20"/>
        </w:rPr>
        <w:t>и</w:t>
      </w:r>
      <w:proofErr w:type="gramEnd"/>
      <w:r w:rsidR="00A90FCD" w:rsidRPr="00F83B2C">
        <w:rPr>
          <w:rFonts w:ascii="GHEA Grapalat" w:hAnsi="GHEA Grapalat"/>
          <w:sz w:val="20"/>
          <w:szCs w:val="20"/>
        </w:rPr>
        <w:t xml:space="preserve"> обязуется в случае признания </w:t>
      </w:r>
      <w:r w:rsidR="00BF09F8" w:rsidRPr="00F83B2C">
        <w:rPr>
          <w:rFonts w:ascii="GHEA Grapalat" w:hAnsi="GHEA Grapalat"/>
          <w:sz w:val="20"/>
          <w:szCs w:val="20"/>
        </w:rPr>
        <w:t>отобранным</w:t>
      </w:r>
      <w:r w:rsidR="00A90FCD" w:rsidRPr="00F83B2C">
        <w:rPr>
          <w:rFonts w:ascii="GHEA Grapalat" w:hAnsi="GHEA Grapalat"/>
          <w:sz w:val="20"/>
          <w:szCs w:val="20"/>
        </w:rPr>
        <w:t xml:space="preserve"> участником в порядке и сроки, установленные </w:t>
      </w:r>
      <w:r w:rsidR="00B64C48" w:rsidRPr="00F83B2C">
        <w:rPr>
          <w:rFonts w:ascii="GHEA Grapalat" w:hAnsi="GHEA Grapalat"/>
          <w:sz w:val="20"/>
          <w:szCs w:val="20"/>
        </w:rPr>
        <w:t xml:space="preserve">настоящим </w:t>
      </w:r>
      <w:r w:rsidR="00A90FCD" w:rsidRPr="00F83B2C">
        <w:rPr>
          <w:rFonts w:ascii="GHEA Grapalat" w:hAnsi="GHEA Grapalat"/>
          <w:sz w:val="20"/>
          <w:szCs w:val="20"/>
        </w:rPr>
        <w:t xml:space="preserve">приглашением </w:t>
      </w:r>
      <w:r w:rsidR="00952531" w:rsidRPr="00F83B2C">
        <w:rPr>
          <w:rFonts w:ascii="GHEA Grapalat" w:hAnsi="GHEA Grapalat"/>
          <w:sz w:val="20"/>
          <w:szCs w:val="20"/>
        </w:rPr>
        <w:t xml:space="preserve"> представить обеспечение квалификации в размере ценового предложения,</w:t>
      </w:r>
    </w:p>
    <w:p w:rsidR="006B3E56" w:rsidRPr="00F83B2C" w:rsidRDefault="006B3E56" w:rsidP="00F83B2C">
      <w:pPr>
        <w:pStyle w:val="aff3"/>
        <w:widowControl w:val="0"/>
        <w:numPr>
          <w:ilvl w:val="0"/>
          <w:numId w:val="21"/>
        </w:numPr>
        <w:tabs>
          <w:tab w:val="left" w:pos="567"/>
        </w:tabs>
        <w:spacing w:after="160"/>
        <w:jc w:val="both"/>
        <w:rPr>
          <w:rFonts w:ascii="GHEA Grapalat" w:hAnsi="GHEA Grapalat" w:cs="Arial"/>
          <w:sz w:val="20"/>
          <w:szCs w:val="20"/>
        </w:rPr>
      </w:pPr>
      <w:r w:rsidRPr="00F83B2C">
        <w:rPr>
          <w:rFonts w:ascii="GHEA Grapalat" w:hAnsi="GHEA Grapalat"/>
          <w:sz w:val="20"/>
          <w:szCs w:val="20"/>
        </w:rPr>
        <w:t xml:space="preserve">в рамках участия в </w:t>
      </w:r>
      <w:proofErr w:type="gramStart"/>
      <w:r w:rsidR="00F83B2C">
        <w:rPr>
          <w:rFonts w:ascii="GHEA Grapalat" w:hAnsi="GHEA Grapalat"/>
          <w:sz w:val="20"/>
          <w:szCs w:val="20"/>
        </w:rPr>
        <w:t xml:space="preserve">ЗАПРОС </w:t>
      </w:r>
      <w:r w:rsidR="00305944" w:rsidRPr="00F83B2C">
        <w:rPr>
          <w:rFonts w:ascii="GHEA Grapalat" w:hAnsi="GHEA Grapalat"/>
          <w:sz w:val="20"/>
          <w:szCs w:val="20"/>
        </w:rPr>
        <w:t xml:space="preserve"> конкурсе</w:t>
      </w:r>
      <w:proofErr w:type="gramEnd"/>
      <w:r w:rsidR="00305944" w:rsidRPr="00F83B2C">
        <w:rPr>
          <w:rFonts w:ascii="GHEA Grapalat" w:hAnsi="GHEA Grapalat"/>
          <w:sz w:val="20"/>
          <w:szCs w:val="20"/>
        </w:rPr>
        <w:t xml:space="preserve"> </w:t>
      </w:r>
      <w:r w:rsidRPr="00F83B2C">
        <w:rPr>
          <w:rFonts w:ascii="GHEA Grapalat" w:hAnsi="GHEA Grapalat"/>
          <w:sz w:val="20"/>
          <w:szCs w:val="20"/>
        </w:rPr>
        <w:t>под кодом "</w:t>
      </w:r>
      <w:r w:rsidR="00F83B2C" w:rsidRPr="00F83B2C">
        <w:rPr>
          <w:sz w:val="20"/>
          <w:szCs w:val="20"/>
        </w:rPr>
        <w:t xml:space="preserve"> </w:t>
      </w:r>
      <w:r w:rsidR="00F83B2C" w:rsidRPr="00F83B2C">
        <w:rPr>
          <w:rFonts w:ascii="GHEA Grapalat" w:hAnsi="GHEA Grapalat"/>
          <w:sz w:val="20"/>
          <w:szCs w:val="20"/>
        </w:rPr>
        <w:t>KMQH-GHAShDzB-</w:t>
      </w:r>
      <w:r w:rsidR="004231F6">
        <w:rPr>
          <w:rFonts w:ascii="GHEA Grapalat" w:hAnsi="GHEA Grapalat"/>
          <w:sz w:val="20"/>
          <w:szCs w:val="20"/>
        </w:rPr>
        <w:t>20/05-1</w:t>
      </w:r>
      <w:r w:rsidR="00F83B2C" w:rsidRPr="00F83B2C">
        <w:rPr>
          <w:rFonts w:ascii="GHEA Grapalat" w:hAnsi="GHEA Grapalat"/>
          <w:sz w:val="20"/>
          <w:szCs w:val="20"/>
        </w:rPr>
        <w:t xml:space="preserve"> </w:t>
      </w:r>
      <w:r w:rsidRPr="00F83B2C">
        <w:rPr>
          <w:rFonts w:ascii="GHEA Grapalat" w:hAnsi="GHEA Grapalat"/>
          <w:sz w:val="20"/>
          <w:szCs w:val="20"/>
        </w:rPr>
        <w:t>"*</w:t>
      </w:r>
    </w:p>
    <w:p w:rsidR="006B3E56" w:rsidRPr="00F83B2C" w:rsidRDefault="006B3E56" w:rsidP="00B46D58">
      <w:pPr>
        <w:pStyle w:val="aff3"/>
        <w:widowControl w:val="0"/>
        <w:numPr>
          <w:ilvl w:val="0"/>
          <w:numId w:val="22"/>
        </w:numPr>
        <w:tabs>
          <w:tab w:val="left" w:pos="567"/>
        </w:tabs>
        <w:spacing w:after="160"/>
        <w:jc w:val="both"/>
        <w:rPr>
          <w:rFonts w:ascii="GHEA Grapalat" w:hAnsi="GHEA Grapalat"/>
          <w:sz w:val="20"/>
          <w:szCs w:val="20"/>
        </w:rPr>
      </w:pPr>
      <w:r w:rsidRPr="00F83B2C">
        <w:rPr>
          <w:rFonts w:ascii="GHEA Grapalat" w:hAnsi="GHEA Grapalat"/>
          <w:sz w:val="20"/>
          <w:szCs w:val="20"/>
        </w:rPr>
        <w:lastRenderedPageBreak/>
        <w:t xml:space="preserve">не допускал и (или) не допустит злоупотребления доминирующим положением и </w:t>
      </w:r>
      <w:proofErr w:type="spellStart"/>
      <w:r w:rsidRPr="00F83B2C">
        <w:rPr>
          <w:rFonts w:ascii="GHEA Grapalat" w:hAnsi="GHEA Grapalat"/>
          <w:sz w:val="20"/>
          <w:szCs w:val="20"/>
        </w:rPr>
        <w:t>антиконкурентного</w:t>
      </w:r>
      <w:proofErr w:type="spellEnd"/>
      <w:r w:rsidRPr="00F83B2C">
        <w:rPr>
          <w:rFonts w:ascii="GHEA Grapalat" w:hAnsi="GHEA Grapalat"/>
          <w:sz w:val="20"/>
          <w:szCs w:val="20"/>
        </w:rPr>
        <w:t xml:space="preserve"> соглашения,</w:t>
      </w:r>
    </w:p>
    <w:p w:rsidR="006B3E56" w:rsidRPr="00F83B2C" w:rsidRDefault="006B3E56" w:rsidP="00B46D58">
      <w:pPr>
        <w:pStyle w:val="aff3"/>
        <w:widowControl w:val="0"/>
        <w:numPr>
          <w:ilvl w:val="0"/>
          <w:numId w:val="22"/>
        </w:numPr>
        <w:tabs>
          <w:tab w:val="left" w:pos="567"/>
        </w:tabs>
        <w:spacing w:after="160"/>
        <w:jc w:val="both"/>
        <w:rPr>
          <w:rFonts w:ascii="GHEA Grapalat" w:hAnsi="GHEA Grapalat"/>
          <w:spacing w:val="-6"/>
          <w:sz w:val="20"/>
          <w:szCs w:val="20"/>
        </w:rPr>
      </w:pPr>
      <w:r w:rsidRPr="00F83B2C">
        <w:rPr>
          <w:rFonts w:ascii="GHEA Grapalat" w:hAnsi="GHEA Grapalat"/>
          <w:spacing w:val="-6"/>
          <w:sz w:val="20"/>
          <w:szCs w:val="20"/>
        </w:rPr>
        <w:t xml:space="preserve">отсутствует случай установленного приглашением на </w:t>
      </w:r>
      <w:r w:rsidR="00EB0498">
        <w:rPr>
          <w:rFonts w:ascii="GHEA Grapalat" w:hAnsi="GHEA Grapalat"/>
          <w:sz w:val="20"/>
          <w:szCs w:val="20"/>
        </w:rPr>
        <w:t>запрос котировок</w:t>
      </w:r>
      <w:r w:rsidRPr="00F83B2C">
        <w:rPr>
          <w:rFonts w:ascii="GHEA Grapalat" w:hAnsi="GHEA Grapalat"/>
          <w:sz w:val="20"/>
          <w:szCs w:val="20"/>
        </w:rPr>
        <w:t xml:space="preserve"> случая     одновременного </w:t>
      </w:r>
    </w:p>
    <w:p w:rsidR="006B3E56" w:rsidRPr="00F83B2C" w:rsidRDefault="006B3E56" w:rsidP="00B46D58">
      <w:pPr>
        <w:pStyle w:val="a3"/>
        <w:widowControl w:val="0"/>
        <w:spacing w:line="240" w:lineRule="auto"/>
        <w:ind w:firstLine="0"/>
        <w:jc w:val="left"/>
        <w:rPr>
          <w:rFonts w:ascii="GHEA Grapalat" w:hAnsi="GHEA Grapalat"/>
          <w:i w:val="0"/>
        </w:rPr>
      </w:pPr>
      <w:r w:rsidRPr="00F83B2C">
        <w:rPr>
          <w:rFonts w:ascii="GHEA Grapalat" w:hAnsi="GHEA Grapalat"/>
          <w:i w:val="0"/>
        </w:rPr>
        <w:t>участия взаимосвязанных с ________________ лиц и (или) учрежденных__________</w:t>
      </w:r>
    </w:p>
    <w:p w:rsidR="006B3E56" w:rsidRPr="00F83B2C" w:rsidRDefault="006B3E56" w:rsidP="00B46D58">
      <w:pPr>
        <w:widowControl w:val="0"/>
        <w:tabs>
          <w:tab w:val="left" w:pos="7938"/>
        </w:tabs>
        <w:ind w:left="3119"/>
        <w:jc w:val="both"/>
        <w:rPr>
          <w:rFonts w:ascii="GHEA Grapalat" w:hAnsi="GHEA Grapalat"/>
          <w:sz w:val="20"/>
          <w:szCs w:val="20"/>
        </w:rPr>
      </w:pPr>
      <w:r w:rsidRPr="00F83B2C">
        <w:rPr>
          <w:rFonts w:ascii="GHEA Grapalat" w:hAnsi="GHEA Grapalat"/>
          <w:sz w:val="20"/>
          <w:szCs w:val="20"/>
        </w:rPr>
        <w:t>наименование участника</w:t>
      </w:r>
      <w:r w:rsidRPr="00F83B2C">
        <w:rPr>
          <w:rFonts w:ascii="GHEA Grapalat" w:hAnsi="GHEA Grapalat"/>
          <w:sz w:val="20"/>
          <w:szCs w:val="20"/>
        </w:rPr>
        <w:tab/>
        <w:t>наименование</w:t>
      </w:r>
    </w:p>
    <w:p w:rsidR="006B3E56" w:rsidRPr="00F83B2C" w:rsidRDefault="006B3E56" w:rsidP="00B46D58">
      <w:pPr>
        <w:widowControl w:val="0"/>
        <w:tabs>
          <w:tab w:val="left" w:pos="7938"/>
        </w:tabs>
        <w:spacing w:after="160"/>
        <w:ind w:left="8080"/>
        <w:jc w:val="both"/>
        <w:rPr>
          <w:rFonts w:ascii="GHEA Grapalat" w:hAnsi="GHEA Grapalat" w:cs="Arial"/>
          <w:sz w:val="20"/>
          <w:szCs w:val="20"/>
        </w:rPr>
      </w:pPr>
      <w:r w:rsidRPr="00F83B2C">
        <w:rPr>
          <w:rFonts w:ascii="GHEA Grapalat" w:hAnsi="GHEA Grapalat"/>
          <w:sz w:val="20"/>
          <w:szCs w:val="20"/>
        </w:rPr>
        <w:t>участника</w:t>
      </w:r>
    </w:p>
    <w:p w:rsidR="006B3E56" w:rsidRPr="00F83B2C" w:rsidRDefault="006B3E56" w:rsidP="00B46D58">
      <w:pPr>
        <w:widowControl w:val="0"/>
        <w:jc w:val="both"/>
        <w:rPr>
          <w:rFonts w:ascii="GHEA Grapalat" w:hAnsi="GHEA Grapalat"/>
          <w:sz w:val="20"/>
          <w:szCs w:val="20"/>
          <w:u w:val="single"/>
        </w:rPr>
      </w:pPr>
      <w:r w:rsidRPr="00F83B2C">
        <w:rPr>
          <w:rFonts w:ascii="GHEA Grapalat" w:hAnsi="GHEA Grapalat"/>
          <w:sz w:val="20"/>
          <w:szCs w:val="20"/>
        </w:rPr>
        <w:t>организаций, либо организаций, имеющих принадлежащую ____________________</w:t>
      </w:r>
    </w:p>
    <w:p w:rsidR="006B3E56" w:rsidRPr="00F83B2C" w:rsidRDefault="006B3E56" w:rsidP="00B46D58">
      <w:pPr>
        <w:widowControl w:val="0"/>
        <w:spacing w:after="160"/>
        <w:ind w:left="7088"/>
        <w:jc w:val="both"/>
        <w:rPr>
          <w:rFonts w:ascii="GHEA Grapalat" w:hAnsi="GHEA Grapalat"/>
          <w:sz w:val="20"/>
          <w:szCs w:val="20"/>
        </w:rPr>
      </w:pPr>
      <w:r w:rsidRPr="00F83B2C">
        <w:rPr>
          <w:rFonts w:ascii="GHEA Grapalat" w:hAnsi="GHEA Grapalat"/>
          <w:sz w:val="20"/>
          <w:szCs w:val="20"/>
          <w:vertAlign w:val="superscript"/>
        </w:rPr>
        <w:t>наименование участника</w:t>
      </w:r>
    </w:p>
    <w:p w:rsidR="006B3E56" w:rsidRPr="00F83B2C" w:rsidRDefault="006B3E56" w:rsidP="00B46D58">
      <w:pPr>
        <w:widowControl w:val="0"/>
        <w:spacing w:after="160"/>
        <w:jc w:val="both"/>
        <w:rPr>
          <w:rFonts w:ascii="GHEA Grapalat" w:hAnsi="GHEA Grapalat"/>
          <w:sz w:val="20"/>
          <w:szCs w:val="20"/>
        </w:rPr>
      </w:pPr>
      <w:r w:rsidRPr="00F83B2C">
        <w:rPr>
          <w:rFonts w:ascii="GHEA Grapalat" w:hAnsi="GHEA Grapalat"/>
          <w:sz w:val="20"/>
          <w:szCs w:val="20"/>
        </w:rPr>
        <w:t>долю (пай) в размере более пятидесяти процентов,</w:t>
      </w:r>
    </w:p>
    <w:p w:rsidR="006B3E56" w:rsidRDefault="006B3E56" w:rsidP="00B46D58">
      <w:pPr>
        <w:pStyle w:val="aff3"/>
        <w:widowControl w:val="0"/>
        <w:numPr>
          <w:ilvl w:val="0"/>
          <w:numId w:val="23"/>
        </w:numPr>
        <w:tabs>
          <w:tab w:val="left" w:pos="1134"/>
        </w:tabs>
        <w:spacing w:after="160"/>
        <w:jc w:val="both"/>
        <w:rPr>
          <w:rFonts w:ascii="GHEA Grapalat" w:hAnsi="GHEA Grapalat" w:cs="Sylfaen"/>
        </w:rPr>
      </w:pPr>
      <w:r w:rsidRPr="00F83B2C">
        <w:rPr>
          <w:rFonts w:ascii="GHEA Grapalat" w:hAnsi="GHEA Grapalat"/>
          <w:sz w:val="20"/>
          <w:szCs w:val="20"/>
        </w:rPr>
        <w:tab/>
      </w:r>
      <w:r w:rsidR="006B3B3D" w:rsidRPr="00F83B2C">
        <w:rPr>
          <w:rFonts w:ascii="GHEA Grapalat" w:hAnsi="GHEA Grapalat"/>
          <w:sz w:val="20"/>
          <w:szCs w:val="20"/>
        </w:rPr>
        <w:t xml:space="preserve">ниже представляет </w:t>
      </w:r>
      <w:r w:rsidRPr="00F83B2C">
        <w:rPr>
          <w:rFonts w:ascii="GHEA Grapalat" w:hAnsi="GHEA Grapalat"/>
          <w:sz w:val="20"/>
          <w:szCs w:val="20"/>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w:t>
      </w:r>
      <w:r>
        <w:rPr>
          <w:rFonts w:ascii="GHEA Grapalat" w:hAnsi="GHEA Grapalat"/>
        </w:rPr>
        <w:t xml:space="preserve">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af6"/>
          <w:rFonts w:ascii="GHEA Grapalat" w:hAnsi="GHEA Grapalat"/>
          <w:sz w:val="28"/>
          <w:szCs w:val="28"/>
        </w:rPr>
        <w:footnoteReference w:customMarkFollows="1" w:id="15"/>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08"/>
        <w:gridCol w:w="3601"/>
        <w:gridCol w:w="2706"/>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bl>
    <w:p w:rsidR="006B3E56" w:rsidRDefault="006B3E56" w:rsidP="00B46D58">
      <w:pPr>
        <w:jc w:val="both"/>
        <w:rPr>
          <w:rFonts w:ascii="GHEA Grapalat" w:hAnsi="GHEA Grapalat"/>
        </w:rPr>
      </w:pPr>
    </w:p>
    <w:p w:rsidR="00923711" w:rsidRDefault="00923711">
      <w:pPr>
        <w:rPr>
          <w:rFonts w:ascii="GHEA Grapalat" w:hAnsi="GHEA Grapalat"/>
        </w:rPr>
      </w:pPr>
      <w:r>
        <w:rPr>
          <w:rFonts w:ascii="GHEA Grapalat" w:hAnsi="GHEA Grapalat"/>
        </w:rPr>
        <w:br w:type="page"/>
      </w:r>
    </w:p>
    <w:p w:rsidR="00110534" w:rsidRDefault="00F36AD3" w:rsidP="00B46D58">
      <w:pPr>
        <w:jc w:val="both"/>
        <w:rPr>
          <w:rFonts w:ascii="GHEA Grapalat" w:hAnsi="GHEA Grapalat"/>
        </w:rPr>
      </w:pPr>
      <w:r>
        <w:rPr>
          <w:rFonts w:ascii="GHEA Grapalat" w:hAnsi="GHEA Grapalat"/>
        </w:rPr>
        <w:lastRenderedPageBreak/>
        <w:t xml:space="preserve"> </w:t>
      </w:r>
    </w:p>
    <w:p w:rsidR="006B3E56" w:rsidRPr="000858EB" w:rsidRDefault="00990559" w:rsidP="002B05FA">
      <w:pPr>
        <w:ind w:firstLine="708"/>
        <w:jc w:val="both"/>
        <w:rPr>
          <w:rFonts w:ascii="GHEA Grapalat" w:hAnsi="GHEA Grapalat"/>
        </w:rPr>
      </w:pPr>
      <w:r w:rsidRPr="000858EB">
        <w:rPr>
          <w:rFonts w:ascii="GHEA Grapalat" w:hAnsi="GHEA Grapalat"/>
        </w:rPr>
        <w:t xml:space="preserve">Представляются </w:t>
      </w:r>
      <w:r w:rsidR="009230C2" w:rsidRPr="000858EB">
        <w:rPr>
          <w:rFonts w:ascii="GHEA Grapalat" w:hAnsi="GHEA Grapalat"/>
        </w:rPr>
        <w:t>технические характеристики, товарные знаки, фирменные наименования, марки, производител</w:t>
      </w:r>
      <w:r w:rsidR="006A6E86" w:rsidRPr="000858EB">
        <w:rPr>
          <w:rFonts w:ascii="GHEA Grapalat" w:hAnsi="GHEA Grapalat"/>
        </w:rPr>
        <w:t>и</w:t>
      </w:r>
      <w:r w:rsidR="009230C2" w:rsidRPr="000858EB">
        <w:rPr>
          <w:rFonts w:ascii="GHEA Grapalat" w:hAnsi="GHEA Grapalat"/>
        </w:rPr>
        <w:t xml:space="preserve"> и гарантийные сроки </w:t>
      </w:r>
      <w:r w:rsidR="00737CF6" w:rsidRPr="00FF3E38">
        <w:rPr>
          <w:rFonts w:ascii="GHEA Grapalat" w:hAnsi="GHEA Grapalat"/>
        </w:rPr>
        <w:t>соответствующ</w:t>
      </w:r>
      <w:r w:rsidR="00737CF6">
        <w:rPr>
          <w:rFonts w:ascii="GHEA Grapalat" w:hAnsi="GHEA Grapalat"/>
        </w:rPr>
        <w:t xml:space="preserve">их </w:t>
      </w:r>
      <w:r w:rsidR="009230C2" w:rsidRPr="000858EB">
        <w:rPr>
          <w:rFonts w:ascii="GHEA Grapalat" w:hAnsi="GHEA Grapalat"/>
        </w:rPr>
        <w:t>приборов</w:t>
      </w:r>
      <w:r w:rsidR="000858EB">
        <w:rPr>
          <w:rFonts w:ascii="GHEA Grapalat" w:hAnsi="GHEA Grapalat"/>
        </w:rPr>
        <w:t xml:space="preserve"> и </w:t>
      </w:r>
      <w:r w:rsidR="000858EB" w:rsidRPr="000858EB">
        <w:rPr>
          <w:rFonts w:ascii="GHEA Grapalat" w:hAnsi="GHEA Grapalat"/>
        </w:rPr>
        <w:t>оборудования</w:t>
      </w:r>
      <w:r w:rsidR="009230C2" w:rsidRPr="000858EB">
        <w:rPr>
          <w:rFonts w:ascii="GHEA Grapalat" w:hAnsi="GHEA Grapalat"/>
        </w:rPr>
        <w:t xml:space="preserve">, определенных проектной документацией, приложенной к данному </w:t>
      </w:r>
      <w:proofErr w:type="gramStart"/>
      <w:r w:rsidR="009230C2" w:rsidRPr="000858EB">
        <w:rPr>
          <w:rFonts w:ascii="GHEA Grapalat" w:hAnsi="GHEA Grapalat"/>
        </w:rPr>
        <w:t>приглашению</w:t>
      </w:r>
      <w:r w:rsidR="002B05FA">
        <w:rPr>
          <w:rFonts w:ascii="GHEA Grapalat" w:hAnsi="GHEA Grapalat"/>
        </w:rPr>
        <w:t>.</w:t>
      </w:r>
      <w:r w:rsidR="002B05FA" w:rsidRPr="000858EB">
        <w:footnoteReference w:customMarkFollows="1" w:id="16"/>
        <w:t>*</w:t>
      </w:r>
      <w:proofErr w:type="gramEnd"/>
      <w:r w:rsidR="002B05FA" w:rsidRPr="000858EB">
        <w:t>**</w:t>
      </w:r>
      <w:r w:rsidR="00DA5D3D" w:rsidRPr="000858EB">
        <w:rPr>
          <w:rFonts w:ascii="GHEA Grapalat" w:hAnsi="GHEA Grapalat"/>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B2572B" w:rsidRPr="009044F1" w:rsidRDefault="00B2572B" w:rsidP="00B46D58">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EB0498">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38629C">
        <w:rPr>
          <w:rFonts w:ascii="GHEA Grapalat" w:hAnsi="GHEA Grapalat"/>
          <w:b/>
          <w:sz w:val="24"/>
          <w:szCs w:val="24"/>
        </w:rPr>
        <w:t>KMQH-GHAShDzB-</w:t>
      </w:r>
      <w:r w:rsidR="004231F6">
        <w:rPr>
          <w:rFonts w:ascii="GHEA Grapalat" w:hAnsi="GHEA Grapalat"/>
          <w:b/>
          <w:sz w:val="24"/>
          <w:szCs w:val="24"/>
        </w:rPr>
        <w:t>20/05-1</w:t>
      </w:r>
      <w:r w:rsidR="006132ED">
        <w:rPr>
          <w:rFonts w:ascii="GHEA Grapalat" w:hAnsi="GHEA Grapalat"/>
          <w:b/>
          <w:sz w:val="24"/>
          <w:szCs w:val="24"/>
        </w:rPr>
        <w:t>"</w:t>
      </w:r>
      <w:r w:rsidR="00DC619D">
        <w:rPr>
          <w:rStyle w:val="af6"/>
          <w:rFonts w:ascii="GHEA Grapalat" w:hAnsi="GHEA Grapalat"/>
          <w:b/>
          <w:sz w:val="24"/>
          <w:szCs w:val="24"/>
        </w:rPr>
        <w:footnoteReference w:customMarkFollows="1" w:id="17"/>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EB0498">
        <w:rPr>
          <w:rFonts w:ascii="GHEA Grapalat" w:hAnsi="GHEA Grapalat"/>
          <w:spacing w:val="-6"/>
        </w:rPr>
        <w:t>запрос котировок</w:t>
      </w:r>
      <w:r w:rsidRPr="005744FC">
        <w:rPr>
          <w:rFonts w:ascii="GHEA Grapalat" w:hAnsi="GHEA Grapalat"/>
          <w:spacing w:val="-6"/>
        </w:rPr>
        <w:t xml:space="preserve"> под кодом </w:t>
      </w:r>
      <w:r w:rsidR="006132ED">
        <w:rPr>
          <w:rFonts w:ascii="GHEA Grapalat" w:hAnsi="GHEA Grapalat"/>
          <w:spacing w:val="-6"/>
        </w:rPr>
        <w:t>"</w:t>
      </w:r>
      <w:r w:rsidR="0038629C">
        <w:rPr>
          <w:rFonts w:ascii="GHEA Grapalat" w:hAnsi="GHEA Grapalat"/>
          <w:spacing w:val="-6"/>
        </w:rPr>
        <w:t>KMQH-GHAShDzB-</w:t>
      </w:r>
      <w:r w:rsidR="004231F6">
        <w:rPr>
          <w:rFonts w:ascii="GHEA Grapalat" w:hAnsi="GHEA Grapalat"/>
          <w:spacing w:val="-6"/>
        </w:rPr>
        <w:t>20/05-1</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617"/>
        <w:gridCol w:w="1448"/>
      </w:tblGrid>
      <w:tr w:rsidR="006A7C27" w:rsidRPr="005744FC" w:rsidTr="00CE62D4">
        <w:trPr>
          <w:trHeight w:val="916"/>
          <w:jc w:val="center"/>
        </w:trPr>
        <w:tc>
          <w:tcPr>
            <w:tcW w:w="1368"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6A7C27" w:rsidRPr="00CE62D4" w:rsidRDefault="006A7C27" w:rsidP="00B46D58">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6A7C27" w:rsidRPr="005744FC" w:rsidRDefault="006A7C27" w:rsidP="00B46D58">
            <w:pPr>
              <w:widowControl w:val="0"/>
              <w:jc w:val="center"/>
              <w:rPr>
                <w:rFonts w:ascii="GHEA Grapalat" w:hAnsi="GHEA Grapalat"/>
                <w:b/>
                <w:bCs/>
                <w:sz w:val="20"/>
                <w:szCs w:val="20"/>
              </w:rPr>
            </w:pPr>
            <w:r w:rsidRPr="00CE62D4">
              <w:rPr>
                <w:rFonts w:ascii="GHEA Grapalat" w:hAnsi="GHEA Grapalat"/>
                <w:sz w:val="16"/>
                <w:szCs w:val="16"/>
              </w:rPr>
              <w:t>(совокупность себестоимости и прогнозируемой прибыли)</w:t>
            </w:r>
            <w:r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rsidR="00CE62D4" w:rsidRDefault="006A7C27"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18"/>
              <w:t>**</w:t>
            </w:r>
          </w:p>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6A7C27" w:rsidRPr="005744FC" w:rsidTr="00CE62D4">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6A7C27" w:rsidRPr="00CE62D4" w:rsidRDefault="006A7C27" w:rsidP="00B46D58">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6A7C27">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DC2360">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rPr>
                <w:rFonts w:ascii="GHEA Grapalat" w:hAnsi="GHEA Grapalat"/>
                <w:sz w:val="20"/>
                <w:szCs w:val="20"/>
              </w:rPr>
            </w:pP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DC2360">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B2572B" w:rsidRPr="00B138F3" w:rsidRDefault="00B2572B" w:rsidP="00B46D58">
      <w:pPr>
        <w:widowControl w:val="0"/>
        <w:spacing w:after="160"/>
        <w:ind w:firstLine="567"/>
        <w:jc w:val="right"/>
        <w:rPr>
          <w:rFonts w:ascii="GHEA Grapalat" w:hAnsi="GHEA Grapalat" w:cs="Arial"/>
          <w:b/>
        </w:rPr>
      </w:pPr>
      <w:r w:rsidRPr="00B138F3">
        <w:rPr>
          <w:rFonts w:ascii="GHEA Grapalat" w:hAnsi="GHEA Grapalat"/>
          <w:b/>
        </w:rPr>
        <w:lastRenderedPageBreak/>
        <w:t xml:space="preserve">Приложение № </w:t>
      </w:r>
      <w:r w:rsidR="001F7821" w:rsidRPr="00B138F3">
        <w:rPr>
          <w:rFonts w:ascii="GHEA Grapalat" w:hAnsi="GHEA Grapalat"/>
          <w:b/>
        </w:rPr>
        <w:t>3</w:t>
      </w:r>
    </w:p>
    <w:p w:rsidR="00B2572B" w:rsidRPr="00B138F3" w:rsidRDefault="00B2572B" w:rsidP="00B46D58">
      <w:pPr>
        <w:pStyle w:val="31"/>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EB0498">
        <w:rPr>
          <w:rFonts w:ascii="GHEA Grapalat" w:hAnsi="GHEA Grapalat"/>
          <w:b/>
          <w:sz w:val="24"/>
          <w:szCs w:val="24"/>
        </w:rPr>
        <w:t>запрос котировок</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38629C">
        <w:rPr>
          <w:rFonts w:ascii="GHEA Grapalat" w:hAnsi="GHEA Grapalat"/>
          <w:b/>
          <w:sz w:val="24"/>
          <w:szCs w:val="24"/>
        </w:rPr>
        <w:t>KMQH-GHAShDzB-</w:t>
      </w:r>
      <w:r w:rsidR="004231F6">
        <w:rPr>
          <w:rFonts w:ascii="GHEA Grapalat" w:hAnsi="GHEA Grapalat"/>
          <w:b/>
          <w:sz w:val="24"/>
          <w:szCs w:val="24"/>
        </w:rPr>
        <w:t>20/05-1</w:t>
      </w:r>
      <w:r w:rsidR="006132ED" w:rsidRPr="00B138F3">
        <w:rPr>
          <w:rFonts w:ascii="GHEA Grapalat" w:hAnsi="GHEA Grapalat"/>
          <w:b/>
          <w:sz w:val="24"/>
          <w:szCs w:val="24"/>
        </w:rPr>
        <w:t>"</w:t>
      </w:r>
      <w:r w:rsidR="009924E6" w:rsidRPr="00B138F3">
        <w:rPr>
          <w:rStyle w:val="af6"/>
          <w:rFonts w:ascii="GHEA Grapalat" w:hAnsi="GHEA Grapalat"/>
          <w:b/>
          <w:sz w:val="24"/>
          <w:szCs w:val="24"/>
        </w:rPr>
        <w:footnoteReference w:customMarkFollows="1" w:id="19"/>
        <w:t>*</w:t>
      </w:r>
    </w:p>
    <w:p w:rsidR="00742F7B" w:rsidRPr="00B138F3" w:rsidRDefault="00742F7B" w:rsidP="00742F7B">
      <w:pPr>
        <w:pStyle w:val="31"/>
        <w:widowControl w:val="0"/>
        <w:spacing w:after="160" w:line="240" w:lineRule="auto"/>
        <w:jc w:val="center"/>
        <w:rPr>
          <w:rFonts w:ascii="GHEA Grapalat" w:hAnsi="GHEA Grapalat"/>
          <w:sz w:val="24"/>
          <w:szCs w:val="24"/>
        </w:rPr>
      </w:pPr>
      <w:r w:rsidRPr="00B138F3">
        <w:rPr>
          <w:rFonts w:ascii="GHEA Grapalat" w:hAnsi="GHEA Grapalat"/>
          <w:sz w:val="24"/>
          <w:szCs w:val="24"/>
        </w:rPr>
        <w:t xml:space="preserve"> </w:t>
      </w:r>
    </w:p>
    <w:p w:rsidR="00B2572B" w:rsidRPr="00B138F3" w:rsidRDefault="00742F7B" w:rsidP="00742F7B">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rsidR="000E5A91" w:rsidRPr="00B138F3" w:rsidRDefault="000E5A91" w:rsidP="000E5A91">
      <w:pPr>
        <w:widowControl w:val="0"/>
        <w:spacing w:after="160"/>
        <w:ind w:left="567" w:right="565"/>
        <w:jc w:val="center"/>
        <w:rPr>
          <w:rFonts w:ascii="GHEA Grapalat" w:hAnsi="GHEA Grapalat"/>
          <w:b/>
        </w:rPr>
      </w:pPr>
    </w:p>
    <w:p w:rsidR="00BF7253" w:rsidRPr="00B138F3" w:rsidRDefault="00BF7253" w:rsidP="00BF7253">
      <w:pPr>
        <w:pStyle w:val="af4"/>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00F83B2C" w:rsidRPr="00F83B2C">
        <w:rPr>
          <w:rFonts w:ascii="GHEA Grapalat" w:eastAsiaTheme="minorHAnsi" w:hAnsi="GHEA Grapalat" w:cstheme="minorBidi"/>
        </w:rPr>
        <w:t>KMQH-GHAShDzB-</w:t>
      </w:r>
      <w:r w:rsidR="004231F6">
        <w:rPr>
          <w:rFonts w:ascii="GHEA Grapalat" w:eastAsiaTheme="minorHAnsi" w:hAnsi="GHEA Grapalat" w:cstheme="minorBidi"/>
        </w:rPr>
        <w:t>20/05-1</w:t>
      </w:r>
      <w:r w:rsidRPr="00B138F3">
        <w:rPr>
          <w:rFonts w:ascii="GHEA Grapalat" w:eastAsiaTheme="minorHAnsi" w:hAnsi="GHEA Grapalat" w:cstheme="minorBidi"/>
          <w:bCs/>
        </w:rPr>
        <w:t xml:space="preserve"> организованной</w:t>
      </w:r>
    </w:p>
    <w:p w:rsidR="00BF7253" w:rsidRPr="00B138F3" w:rsidRDefault="00BF7253" w:rsidP="00BF7253">
      <w:pPr>
        <w:pStyle w:val="af4"/>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rsidR="00BF7253" w:rsidRPr="00B138F3" w:rsidRDefault="00BF7253" w:rsidP="00BF7253">
      <w:pPr>
        <w:pStyle w:val="af4"/>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rsidR="00BF7253" w:rsidRPr="00B138F3" w:rsidRDefault="00BF7253" w:rsidP="00BF7253">
      <w:pPr>
        <w:pStyle w:val="af4"/>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af5"/>
          <w:rFonts w:ascii="GHEA Grapalat" w:hAnsi="GHEA Grapalat"/>
          <w:sz w:val="16"/>
          <w:szCs w:val="16"/>
        </w:rPr>
        <w:t xml:space="preserve">                                                                                                       </w:t>
      </w:r>
      <w:r w:rsidR="00D95F89" w:rsidRPr="005F2C25">
        <w:rPr>
          <w:rStyle w:val="af5"/>
          <w:rFonts w:ascii="GHEA Grapalat" w:hAnsi="GHEA Grapalat"/>
          <w:sz w:val="16"/>
          <w:szCs w:val="16"/>
        </w:rPr>
        <w:t xml:space="preserve">                    </w:t>
      </w:r>
      <w:r w:rsidRPr="00B138F3">
        <w:rPr>
          <w:rStyle w:val="af5"/>
          <w:rFonts w:ascii="GHEA Grapalat" w:hAnsi="GHEA Grapalat"/>
          <w:b w:val="0"/>
          <w:sz w:val="16"/>
          <w:szCs w:val="16"/>
        </w:rPr>
        <w:t>наименование участника</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rsidR="00BF7253" w:rsidRPr="00B138F3" w:rsidRDefault="00BF7253" w:rsidP="00BF7253">
      <w:pPr>
        <w:pStyle w:val="af4"/>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w:t>
      </w:r>
      <w:proofErr w:type="gramStart"/>
      <w:r w:rsidRPr="00B138F3">
        <w:rPr>
          <w:rFonts w:ascii="GHEA Grapalat" w:eastAsiaTheme="minorHAnsi" w:hAnsi="GHEA Grapalat" w:cstheme="minorBidi"/>
          <w:sz w:val="18"/>
          <w:szCs w:val="18"/>
        </w:rPr>
        <w:t>банка</w:t>
      </w:r>
      <w:proofErr w:type="gramEnd"/>
      <w:r w:rsidRPr="00B138F3">
        <w:rPr>
          <w:rFonts w:ascii="GHEA Grapalat" w:eastAsiaTheme="minorHAnsi" w:hAnsi="GHEA Grapalat" w:cstheme="minorBidi"/>
          <w:sz w:val="18"/>
          <w:szCs w:val="18"/>
        </w:rPr>
        <w:t xml:space="preserve"> выдающего гарантию</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proofErr w:type="gramStart"/>
      <w:r w:rsidRPr="00B138F3">
        <w:rPr>
          <w:rFonts w:ascii="GHEA Grapalat" w:eastAsiaTheme="minorHAnsi" w:hAnsi="GHEA Grapalat" w:cstheme="minorBidi"/>
        </w:rPr>
        <w:t>гарантии)  в</w:t>
      </w:r>
      <w:proofErr w:type="gramEnd"/>
      <w:r w:rsidRPr="00B138F3">
        <w:rPr>
          <w:rFonts w:ascii="GHEA Grapalat" w:eastAsiaTheme="minorHAnsi" w:hAnsi="GHEA Grapalat" w:cstheme="minorBidi"/>
        </w:rPr>
        <w:t xml:space="preserve"> течение десяти рабочих дней после получения требования.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rsidR="00BF7253" w:rsidRPr="00B138F3" w:rsidRDefault="00BF7253" w:rsidP="00BF7253">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F7253" w:rsidRPr="00B138F3" w:rsidRDefault="00BF7253" w:rsidP="00BF7253">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девяносто рабочих дней со дня подачи принципалом заявки на участие в организованной бенефициаром процедуре закупок под кодом   ________________________________.</w:t>
      </w:r>
    </w:p>
    <w:p w:rsidR="00BF7253" w:rsidRPr="00B138F3" w:rsidRDefault="00BF7253" w:rsidP="00BF7253">
      <w:pPr>
        <w:pStyle w:val="af4"/>
        <w:shd w:val="clear" w:color="auto" w:fill="FFFFFF"/>
        <w:ind w:firstLine="374"/>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rsidR="00BF7253" w:rsidRPr="00B138F3" w:rsidRDefault="00BF7253" w:rsidP="00BF7253">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BF7253" w:rsidRPr="009B09D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6. Бенефициар предъявляет требование лицу, выдающему гарантию, в письменной форме. К требованию </w:t>
      </w:r>
      <w:r w:rsidR="009B09D3" w:rsidRPr="00B138F3">
        <w:rPr>
          <w:rFonts w:ascii="GHEA Grapalat" w:eastAsiaTheme="minorHAnsi" w:hAnsi="GHEA Grapalat" w:cstheme="minorBidi"/>
        </w:rPr>
        <w:t>прилага</w:t>
      </w:r>
      <w:r w:rsidR="009B09D3" w:rsidRPr="00C65612">
        <w:rPr>
          <w:rFonts w:ascii="GHEA Grapalat" w:eastAsiaTheme="minorHAnsi" w:hAnsi="GHEA Grapalat" w:cstheme="minorBidi"/>
        </w:rPr>
        <w:t>е</w:t>
      </w:r>
      <w:r w:rsidR="009B09D3" w:rsidRPr="00B138F3">
        <w:rPr>
          <w:rFonts w:ascii="GHEA Grapalat" w:eastAsiaTheme="minorHAnsi" w:hAnsi="GHEA Grapalat" w:cstheme="minorBidi"/>
        </w:rPr>
        <w:t>тся копия протокола заседания оценочной комиссии об отклонении заявки</w:t>
      </w:r>
      <w:r w:rsidR="009B09D3" w:rsidRPr="00C65612">
        <w:rPr>
          <w:rFonts w:ascii="GHEA Grapalat" w:eastAsiaTheme="minorHAnsi" w:hAnsi="GHEA Grapalat" w:cstheme="minorBidi"/>
        </w:rPr>
        <w:t>.</w:t>
      </w:r>
    </w:p>
    <w:p w:rsidR="00C65612" w:rsidRPr="002E4BC5" w:rsidRDefault="00C65612"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0E5A91" w:rsidRPr="00B138F3" w:rsidRDefault="000E5A91" w:rsidP="00BF7253">
      <w:pPr>
        <w:pStyle w:val="a3"/>
        <w:widowControl w:val="0"/>
        <w:spacing w:after="160" w:line="240" w:lineRule="auto"/>
        <w:rPr>
          <w:rFonts w:ascii="GHEA Grapalat" w:hAnsi="GHEA Grapalat" w:cs="Sylfaen"/>
          <w:i w:val="0"/>
          <w:sz w:val="24"/>
          <w:szCs w:val="24"/>
        </w:rPr>
      </w:pPr>
    </w:p>
    <w:p w:rsidR="00260163" w:rsidRPr="00B138F3" w:rsidRDefault="00260163"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9F4D9F" w:rsidRDefault="009F4D9F">
      <w:pPr>
        <w:rPr>
          <w:rFonts w:ascii="GHEA Grapalat" w:hAnsi="GHEA Grapalat"/>
          <w:b/>
        </w:rPr>
      </w:pPr>
    </w:p>
    <w:p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t>Приложение № 4</w:t>
      </w:r>
    </w:p>
    <w:p w:rsidR="007B3F5F" w:rsidRPr="00B138F3" w:rsidRDefault="007B3F5F" w:rsidP="001005B0">
      <w:pPr>
        <w:widowControl w:val="0"/>
        <w:spacing w:after="160"/>
        <w:ind w:firstLine="567"/>
        <w:jc w:val="right"/>
        <w:rPr>
          <w:rFonts w:ascii="GHEA Grapalat" w:hAnsi="GHEA Grapalat" w:cs="Arial"/>
          <w:b/>
        </w:rPr>
      </w:pPr>
      <w:r w:rsidRPr="00B138F3">
        <w:rPr>
          <w:rFonts w:ascii="GHEA Grapalat" w:hAnsi="GHEA Grapalat"/>
          <w:b/>
        </w:rPr>
        <w:t xml:space="preserve">к Приглашению на </w:t>
      </w:r>
      <w:r w:rsidR="00EB0498">
        <w:rPr>
          <w:rFonts w:ascii="GHEA Grapalat" w:hAnsi="GHEA Grapalat"/>
          <w:b/>
        </w:rPr>
        <w:t>запрос котировок</w:t>
      </w:r>
      <w:r w:rsidRPr="00B138F3">
        <w:rPr>
          <w:rFonts w:ascii="GHEA Grapalat" w:hAnsi="GHEA Grapalat" w:cs="Arial"/>
          <w:b/>
        </w:rPr>
        <w:br/>
      </w:r>
      <w:r w:rsidRPr="00B138F3">
        <w:rPr>
          <w:rFonts w:ascii="GHEA Grapalat" w:hAnsi="GHEA Grapalat"/>
          <w:b/>
        </w:rPr>
        <w:t>под кодом "</w:t>
      </w:r>
      <w:r w:rsidR="0038629C">
        <w:rPr>
          <w:rFonts w:ascii="GHEA Grapalat" w:hAnsi="GHEA Grapalat"/>
          <w:b/>
        </w:rPr>
        <w:t>KMQH-GHAShDzB-</w:t>
      </w:r>
      <w:r w:rsidR="004231F6">
        <w:rPr>
          <w:rFonts w:ascii="GHEA Grapalat" w:hAnsi="GHEA Grapalat"/>
          <w:b/>
        </w:rPr>
        <w:t>20/05-1</w:t>
      </w:r>
      <w:r w:rsidRPr="00B138F3">
        <w:rPr>
          <w:rFonts w:ascii="GHEA Grapalat" w:hAnsi="GHEA Grapalat"/>
          <w:b/>
        </w:rPr>
        <w:t>"</w:t>
      </w:r>
      <w:r w:rsidRPr="00B138F3">
        <w:rPr>
          <w:rStyle w:val="af6"/>
          <w:rFonts w:ascii="GHEA Grapalat" w:hAnsi="GHEA Grapalat"/>
          <w:b/>
        </w:rPr>
        <w:footnoteReference w:customMarkFollows="1" w:id="20"/>
        <w:t>*</w:t>
      </w:r>
    </w:p>
    <w:p w:rsidR="002A4554" w:rsidRPr="00EC1F84" w:rsidRDefault="002A4554" w:rsidP="0016001A">
      <w:pPr>
        <w:pStyle w:val="31"/>
        <w:widowControl w:val="0"/>
        <w:spacing w:after="160" w:line="240" w:lineRule="auto"/>
        <w:jc w:val="center"/>
        <w:rPr>
          <w:rFonts w:ascii="GHEA Grapalat" w:hAnsi="GHEA Grapalat"/>
          <w:sz w:val="24"/>
          <w:szCs w:val="24"/>
        </w:rPr>
      </w:pPr>
    </w:p>
    <w:p w:rsidR="0016001A" w:rsidRPr="00B138F3" w:rsidRDefault="0016001A" w:rsidP="0016001A">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7B3F5F" w:rsidRPr="00B138F3" w:rsidRDefault="007B3F5F" w:rsidP="007B3F5F">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p>
    <w:p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lang w:val="hy-AM"/>
        </w:rPr>
        <w:tab/>
      </w:r>
      <w:r w:rsidRPr="00B138F3">
        <w:rPr>
          <w:rStyle w:val="af5"/>
          <w:rFonts w:ascii="GHEA Grapalat" w:hAnsi="GHEA Grapalat"/>
          <w:b w:val="0"/>
          <w:sz w:val="18"/>
          <w:szCs w:val="18"/>
        </w:rPr>
        <w:t xml:space="preserve">                                                                            номер заключаемого договора</w:t>
      </w:r>
    </w:p>
    <w:p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далее-</w:t>
      </w:r>
      <w:proofErr w:type="gramStart"/>
      <w:r w:rsidRPr="00B138F3">
        <w:rPr>
          <w:rFonts w:ascii="GHEA Grapalat" w:eastAsiaTheme="minorHAnsi" w:hAnsi="GHEA Grapalat" w:cstheme="minorBidi"/>
        </w:rPr>
        <w:t>принципал )</w:t>
      </w:r>
      <w:proofErr w:type="gramEnd"/>
      <w:r w:rsidRPr="00B138F3">
        <w:rPr>
          <w:rFonts w:ascii="GHEA Grapalat" w:eastAsiaTheme="minorHAnsi" w:hAnsi="GHEA Grapalat" w:cstheme="minorBidi"/>
        </w:rPr>
        <w:t xml:space="preserve"> в результате  </w:t>
      </w:r>
    </w:p>
    <w:p w:rsidR="007B3F5F" w:rsidRPr="00B138F3" w:rsidRDefault="007B3F5F" w:rsidP="007B3F5F">
      <w:pPr>
        <w:pStyle w:val="af4"/>
        <w:shd w:val="clear" w:color="auto" w:fill="FFFFFF"/>
        <w:spacing w:before="0" w:beforeAutospacing="0" w:after="0" w:afterAutospacing="0"/>
        <w:ind w:left="-142"/>
        <w:rPr>
          <w:rFonts w:cs="Sylfaen"/>
          <w:b/>
          <w:sz w:val="18"/>
          <w:szCs w:val="18"/>
          <w:vertAlign w:val="superscript"/>
          <w:lang w:val="hy-AM"/>
        </w:rPr>
      </w:pPr>
      <w:r w:rsidRPr="00B138F3">
        <w:rPr>
          <w:rStyle w:val="af5"/>
          <w:rFonts w:ascii="GHEA Grapalat" w:hAnsi="GHEA Grapalat"/>
          <w:b w:val="0"/>
          <w:sz w:val="18"/>
          <w:szCs w:val="18"/>
        </w:rPr>
        <w:t xml:space="preserve">                                  наименование отобранного участника</w:t>
      </w:r>
      <w:r w:rsidRPr="00B138F3">
        <w:rPr>
          <w:rStyle w:val="af5"/>
          <w:rFonts w:ascii="GHEA Grapalat" w:hAnsi="GHEA Grapalat"/>
          <w:b w:val="0"/>
          <w:sz w:val="18"/>
          <w:szCs w:val="18"/>
          <w:lang w:val="hy-AM"/>
        </w:rPr>
        <w:tab/>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Fonts w:eastAsiaTheme="minorHAnsi" w:cstheme="minorBidi"/>
        </w:rPr>
        <w:t xml:space="preserve"> </w:t>
      </w:r>
    </w:p>
    <w:p w:rsidR="007B3F5F" w:rsidRPr="00B138F3" w:rsidRDefault="007B3F5F" w:rsidP="007B3F5F">
      <w:pPr>
        <w:pStyle w:val="af4"/>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roofErr w:type="gramStart"/>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w:t>
      </w:r>
      <w:proofErr w:type="gramEnd"/>
      <w:r w:rsidRPr="00B138F3">
        <w:rPr>
          <w:rFonts w:ascii="GHEA Grapalat" w:eastAsiaTheme="minorHAnsi" w:hAnsi="GHEA Grapalat" w:cstheme="minorBidi"/>
        </w:rPr>
        <w:t xml:space="preserve">далее-бенефициар) </w:t>
      </w:r>
    </w:p>
    <w:p w:rsidR="007B3F5F" w:rsidRPr="00B138F3" w:rsidRDefault="007B3F5F" w:rsidP="007B3F5F">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af5"/>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proofErr w:type="gramStart"/>
      <w:r w:rsidRPr="00B138F3">
        <w:rPr>
          <w:rFonts w:ascii="GHEA Grapalat" w:eastAsiaTheme="minorHAnsi" w:hAnsi="GHEA Grapalat" w:cstheme="minorBidi"/>
        </w:rPr>
        <w:t>процедуры  закупок</w:t>
      </w:r>
      <w:proofErr w:type="gramEnd"/>
      <w:r w:rsidRPr="00B138F3">
        <w:rPr>
          <w:rFonts w:ascii="GHEA Grapalat" w:eastAsiaTheme="minorHAnsi" w:hAnsi="GHEA Grapalat" w:cstheme="minorBidi"/>
        </w:rPr>
        <w:t xml:space="preserve"> под кодом </w:t>
      </w:r>
      <w:r w:rsidR="00F83B2C" w:rsidRPr="00F83B2C">
        <w:rPr>
          <w:rFonts w:ascii="GHEA Grapalat" w:eastAsiaTheme="minorHAnsi" w:hAnsi="GHEA Grapalat" w:cstheme="minorBidi"/>
        </w:rPr>
        <w:t>KMQH-GHAShDzB-</w:t>
      </w:r>
      <w:r w:rsidR="004231F6">
        <w:rPr>
          <w:rFonts w:ascii="GHEA Grapalat" w:eastAsiaTheme="minorHAnsi" w:hAnsi="GHEA Grapalat" w:cstheme="minorBidi"/>
        </w:rPr>
        <w:t>20/05-1</w:t>
      </w:r>
      <w:r w:rsidRPr="00B138F3">
        <w:rPr>
          <w:rFonts w:ascii="GHEA Grapalat" w:eastAsiaTheme="minorHAnsi" w:hAnsi="GHEA Grapalat" w:cstheme="minorBidi"/>
        </w:rPr>
        <w:t>.</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w:t>
      </w:r>
      <w:proofErr w:type="gramStart"/>
      <w:r w:rsidRPr="00B138F3">
        <w:rPr>
          <w:rFonts w:ascii="GHEA Grapalat" w:eastAsiaTheme="minorHAnsi" w:hAnsi="GHEA Grapalat" w:cstheme="minorBidi"/>
          <w:sz w:val="18"/>
          <w:szCs w:val="18"/>
        </w:rPr>
        <w:t>банка</w:t>
      </w:r>
      <w:proofErr w:type="gramEnd"/>
      <w:r w:rsidRPr="00B138F3">
        <w:rPr>
          <w:rFonts w:ascii="GHEA Grapalat" w:eastAsiaTheme="minorHAnsi" w:hAnsi="GHEA Grapalat" w:cstheme="minorBidi"/>
          <w:sz w:val="18"/>
          <w:szCs w:val="18"/>
        </w:rPr>
        <w:t xml:space="preserve"> выдающего гарантию</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proofErr w:type="gramStart"/>
      <w:r w:rsidRPr="00B138F3">
        <w:rPr>
          <w:rFonts w:ascii="GHEA Grapalat" w:eastAsiaTheme="minorHAnsi" w:hAnsi="GHEA Grapalat" w:cstheme="minorBidi"/>
        </w:rPr>
        <w:t xml:space="preserve">   (</w:t>
      </w:r>
      <w:proofErr w:type="gramEnd"/>
      <w:r w:rsidRPr="00B138F3">
        <w:rPr>
          <w:rFonts w:ascii="GHEA Grapalat" w:eastAsiaTheme="minorHAnsi" w:hAnsi="GHEA Grapalat" w:cstheme="minorBidi"/>
        </w:rPr>
        <w:t xml:space="preserve">далее-сумма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w:t>
      </w:r>
      <w:proofErr w:type="gramStart"/>
      <w:r w:rsidRPr="00B138F3">
        <w:rPr>
          <w:rFonts w:ascii="GHEA Grapalat" w:eastAsiaTheme="minorHAnsi" w:hAnsi="GHEA Grapalat" w:cstheme="minorBidi"/>
        </w:rPr>
        <w:t>рабочих  дней</w:t>
      </w:r>
      <w:proofErr w:type="gramEnd"/>
      <w:r w:rsidRPr="00B138F3">
        <w:rPr>
          <w:rFonts w:ascii="GHEA Grapalat" w:eastAsiaTheme="minorHAnsi" w:hAnsi="GHEA Grapalat" w:cstheme="minorBidi"/>
        </w:rPr>
        <w:t xml:space="preserve"> после получения требования. </w:t>
      </w:r>
    </w:p>
    <w:p w:rsidR="007B3F5F" w:rsidRPr="00B138F3" w:rsidRDefault="007B3F5F" w:rsidP="007B3F5F">
      <w:pPr>
        <w:pStyle w:val="af4"/>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7B3F5F" w:rsidRPr="002E4BC5"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25410" w:rsidRPr="002E4BC5" w:rsidRDefault="00F25410"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E30341" w:rsidRPr="00E30341" w:rsidRDefault="007B3F5F" w:rsidP="00E30341">
      <w:pPr>
        <w:pStyle w:val="af4"/>
        <w:shd w:val="clear" w:color="auto" w:fill="FFFFFF"/>
        <w:contextualSpacing/>
        <w:jc w:val="right"/>
        <w:rPr>
          <w:rFonts w:ascii="GHEA Grapalat" w:eastAsiaTheme="minorHAnsi" w:hAnsi="GHEA Grapalat" w:cstheme="minorBidi"/>
          <w:sz w:val="18"/>
          <w:szCs w:val="18"/>
        </w:rPr>
      </w:pPr>
      <w:r w:rsidRPr="00B138F3">
        <w:rPr>
          <w:rFonts w:ascii="GHEA Grapalat" w:eastAsiaTheme="minorHAnsi" w:hAnsi="GHEA Grapalat" w:cstheme="minorBidi"/>
        </w:rPr>
        <w:t>5. Гарантия действует со дня вступления в силу договора N_____________________</w:t>
      </w:r>
      <w:r w:rsidR="00E30341" w:rsidRPr="00E30341">
        <w:rPr>
          <w:rFonts w:ascii="GHEA Grapalat" w:eastAsiaTheme="minorHAnsi" w:hAnsi="GHEA Grapalat" w:cstheme="minorBidi"/>
          <w:sz w:val="18"/>
          <w:szCs w:val="18"/>
        </w:rPr>
        <w:t xml:space="preserve">                           номер </w:t>
      </w:r>
      <w:r w:rsidR="00E30341" w:rsidRPr="00B138F3">
        <w:rPr>
          <w:rFonts w:ascii="GHEA Grapalat" w:eastAsiaTheme="minorHAnsi" w:hAnsi="GHEA Grapalat" w:cstheme="minorBidi"/>
          <w:sz w:val="18"/>
          <w:szCs w:val="18"/>
        </w:rPr>
        <w:t xml:space="preserve">заключаемого </w:t>
      </w:r>
      <w:proofErr w:type="spellStart"/>
      <w:r w:rsidR="00E30341" w:rsidRPr="00B138F3">
        <w:rPr>
          <w:rFonts w:ascii="GHEA Grapalat" w:eastAsiaTheme="minorHAnsi" w:hAnsi="GHEA Grapalat" w:cstheme="minorBidi"/>
          <w:sz w:val="18"/>
          <w:szCs w:val="18"/>
        </w:rPr>
        <w:t>договара</w:t>
      </w:r>
      <w:proofErr w:type="spellEnd"/>
    </w:p>
    <w:p w:rsidR="007B3F5F" w:rsidRPr="00B138F3" w:rsidRDefault="00E30341" w:rsidP="007B3F5F">
      <w:pPr>
        <w:pStyle w:val="af4"/>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заключенного между бенефициаром и принципалом, до</w:t>
      </w:r>
      <w:r w:rsidRPr="00B138F3">
        <w:rPr>
          <w:rFonts w:eastAsiaTheme="minorHAnsi" w:cstheme="minorBidi"/>
        </w:rPr>
        <w:t xml:space="preserve"> </w:t>
      </w:r>
      <w:r w:rsidR="007B3F5F" w:rsidRPr="00B138F3">
        <w:rPr>
          <w:rFonts w:ascii="GHEA Grapalat" w:eastAsiaTheme="minorHAnsi" w:hAnsi="GHEA Grapalat" w:cstheme="minorBidi"/>
        </w:rPr>
        <w:t>двадцатого рабочего дня, следующего за днем полного принятия бенефициаром результата выполнения договора</w:t>
      </w:r>
      <w:r w:rsidR="00113584" w:rsidRPr="00113584">
        <w:rPr>
          <w:rFonts w:ascii="GHEA Grapalat" w:eastAsiaTheme="minorHAnsi" w:hAnsi="GHEA Grapalat" w:cstheme="minorBidi"/>
        </w:rPr>
        <w:t>,</w:t>
      </w:r>
      <w:r w:rsidR="007B3F5F" w:rsidRPr="00B138F3">
        <w:rPr>
          <w:rFonts w:ascii="GHEA Grapalat" w:eastAsiaTheme="minorHAnsi" w:hAnsi="GHEA Grapalat" w:cstheme="minorBidi"/>
        </w:rPr>
        <w:t xml:space="preserve"> включительно. </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7B3F5F" w:rsidRPr="002E4BC5"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6. Бенефициар предъявляет требование лицу, дающему гарантию, в письменной форме. К требованию прилагаются следующие документы:</w:t>
      </w:r>
    </w:p>
    <w:p w:rsidR="00717E6E" w:rsidRPr="002E4BC5" w:rsidRDefault="00717E6E"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7B3F5F" w:rsidRPr="00B138F3" w:rsidRDefault="007B3F5F" w:rsidP="007B3F5F">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заключаемого </w:t>
      </w:r>
      <w:proofErr w:type="spellStart"/>
      <w:r w:rsidRPr="00B138F3">
        <w:rPr>
          <w:rFonts w:ascii="GHEA Grapalat" w:eastAsiaTheme="minorHAnsi" w:hAnsi="GHEA Grapalat" w:cstheme="minorBidi"/>
          <w:sz w:val="18"/>
          <w:szCs w:val="18"/>
        </w:rPr>
        <w:t>договара</w:t>
      </w:r>
      <w:proofErr w:type="spellEnd"/>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копии </w:t>
      </w:r>
      <w:proofErr w:type="gramStart"/>
      <w:r w:rsidRPr="00B138F3">
        <w:rPr>
          <w:rFonts w:ascii="GHEA Grapalat" w:eastAsiaTheme="minorHAnsi" w:hAnsi="GHEA Grapalat" w:cstheme="minorBidi"/>
        </w:rPr>
        <w:t>внесенных  в</w:t>
      </w:r>
      <w:proofErr w:type="gramEnd"/>
      <w:r w:rsidRPr="00B138F3">
        <w:rPr>
          <w:rFonts w:ascii="GHEA Grapalat" w:eastAsiaTheme="minorHAnsi" w:hAnsi="GHEA Grapalat" w:cstheme="minorBidi"/>
        </w:rPr>
        <w:t xml:space="preserve"> него изменений, дополнительных соглашений,</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00702A06"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7B3F5F" w:rsidRPr="00B138F3" w:rsidRDefault="007B3F5F"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B90C0A" w:rsidRPr="008C0D09" w:rsidRDefault="00B90C0A" w:rsidP="00B90C0A">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r w:rsidRPr="00113BE5">
        <w:rPr>
          <w:rFonts w:ascii="GHEA Grapalat" w:hAnsi="GHEA Grapalat"/>
          <w:b/>
        </w:rPr>
        <w:t>.1</w:t>
      </w:r>
    </w:p>
    <w:p w:rsidR="00B90C0A" w:rsidRPr="00B138F3" w:rsidRDefault="00B90C0A" w:rsidP="00B90C0A">
      <w:pPr>
        <w:widowControl w:val="0"/>
        <w:spacing w:after="160"/>
        <w:ind w:firstLine="567"/>
        <w:jc w:val="right"/>
        <w:rPr>
          <w:rFonts w:ascii="GHEA Grapalat" w:hAnsi="GHEA Grapalat" w:cs="Arial"/>
          <w:b/>
        </w:rPr>
      </w:pPr>
      <w:r w:rsidRPr="00B138F3">
        <w:rPr>
          <w:rFonts w:ascii="GHEA Grapalat" w:hAnsi="GHEA Grapalat"/>
          <w:b/>
        </w:rPr>
        <w:t xml:space="preserve">к Приглашению на </w:t>
      </w:r>
      <w:r w:rsidR="00EB0498">
        <w:rPr>
          <w:rFonts w:ascii="GHEA Grapalat" w:hAnsi="GHEA Grapalat"/>
          <w:b/>
        </w:rPr>
        <w:t>запрос котировок</w:t>
      </w:r>
      <w:r w:rsidRPr="00B138F3">
        <w:rPr>
          <w:rFonts w:ascii="GHEA Grapalat" w:hAnsi="GHEA Grapalat" w:cs="Arial"/>
          <w:b/>
        </w:rPr>
        <w:br/>
      </w:r>
      <w:r w:rsidRPr="00B138F3">
        <w:rPr>
          <w:rFonts w:ascii="GHEA Grapalat" w:hAnsi="GHEA Grapalat"/>
          <w:b/>
        </w:rPr>
        <w:t>под кодом "</w:t>
      </w:r>
      <w:r w:rsidR="0038629C">
        <w:rPr>
          <w:rFonts w:ascii="GHEA Grapalat" w:hAnsi="GHEA Grapalat"/>
          <w:b/>
        </w:rPr>
        <w:t>KMQH-GHAShDzB-</w:t>
      </w:r>
      <w:r w:rsidR="004231F6">
        <w:rPr>
          <w:rFonts w:ascii="GHEA Grapalat" w:hAnsi="GHEA Grapalat"/>
          <w:b/>
        </w:rPr>
        <w:t>20/05-1</w:t>
      </w:r>
      <w:r w:rsidRPr="00B138F3">
        <w:rPr>
          <w:rFonts w:ascii="GHEA Grapalat" w:hAnsi="GHEA Grapalat"/>
          <w:b/>
        </w:rPr>
        <w:t>"</w:t>
      </w:r>
      <w:r w:rsidRPr="00B138F3">
        <w:rPr>
          <w:rStyle w:val="af6"/>
          <w:rFonts w:ascii="GHEA Grapalat" w:hAnsi="GHEA Grapalat"/>
          <w:b/>
        </w:rPr>
        <w:footnoteReference w:customMarkFollows="1" w:id="21"/>
        <w:t>*</w:t>
      </w:r>
    </w:p>
    <w:p w:rsidR="007723F7" w:rsidRPr="005F2C25" w:rsidRDefault="007723F7" w:rsidP="003D2FE2">
      <w:pPr>
        <w:widowControl w:val="0"/>
        <w:spacing w:after="160"/>
        <w:jc w:val="right"/>
        <w:rPr>
          <w:rFonts w:ascii="GHEA Grapalat" w:hAnsi="GHEA Grapalat"/>
          <w:i/>
          <w:sz w:val="22"/>
          <w:szCs w:val="22"/>
        </w:rPr>
      </w:pPr>
    </w:p>
    <w:p w:rsidR="00A21DA8" w:rsidRPr="00B138F3" w:rsidRDefault="00A21DA8" w:rsidP="00A21DA8">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A21DA8" w:rsidRPr="00B138F3" w:rsidRDefault="00A21DA8" w:rsidP="00A21DA8">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A21DA8" w:rsidRPr="00B138F3" w:rsidRDefault="00A21DA8" w:rsidP="00A21DA8">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w:t>
      </w:r>
      <w:r w:rsidRPr="00996AAE">
        <w:rPr>
          <w:rFonts w:ascii="GHEA Grapalat" w:eastAsiaTheme="minorHAnsi" w:hAnsi="GHEA Grapalat" w:cstheme="minorBidi"/>
        </w:rPr>
        <w:t>договором (далее-</w:t>
      </w:r>
      <w:proofErr w:type="gramStart"/>
      <w:r w:rsidRPr="00996AAE">
        <w:rPr>
          <w:rFonts w:ascii="GHEA Grapalat" w:eastAsiaTheme="minorHAnsi" w:hAnsi="GHEA Grapalat" w:cstheme="minorBidi"/>
        </w:rPr>
        <w:t>договор)</w:t>
      </w:r>
      <w:r w:rsidRPr="00B138F3">
        <w:rPr>
          <w:rFonts w:ascii="GHEA Grapalat" w:eastAsiaTheme="minorHAnsi" w:hAnsi="GHEA Grapalat" w:cstheme="minorBidi"/>
        </w:rPr>
        <w:t xml:space="preserve">   </w:t>
      </w:r>
      <w:proofErr w:type="gramEnd"/>
      <w:r w:rsidR="00996AAE" w:rsidRPr="00996AAE">
        <w:rPr>
          <w:rFonts w:ascii="GHEA Grapalat" w:eastAsiaTheme="minorHAnsi" w:hAnsi="GHEA Grapalat" w:cstheme="minorBidi"/>
        </w:rPr>
        <w:t xml:space="preserve">  </w:t>
      </w:r>
      <w:r w:rsidRPr="00B138F3">
        <w:rPr>
          <w:rFonts w:ascii="GHEA Grapalat" w:eastAsiaTheme="minorHAnsi" w:hAnsi="GHEA Grapalat" w:cstheme="minorBidi"/>
        </w:rPr>
        <w:t xml:space="preserve"> </w:t>
      </w:r>
      <w:r w:rsidRPr="00B138F3">
        <w:rPr>
          <w:rFonts w:eastAsiaTheme="minorHAnsi" w:cstheme="minorBidi"/>
        </w:rPr>
        <w:t xml:space="preserve"> 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p>
    <w:p w:rsidR="00A21DA8" w:rsidRPr="00B138F3" w:rsidRDefault="00A21DA8" w:rsidP="00A21DA8">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lang w:val="hy-AM"/>
        </w:rPr>
        <w:tab/>
      </w:r>
      <w:r w:rsidRPr="00B138F3">
        <w:rPr>
          <w:rStyle w:val="af5"/>
          <w:rFonts w:ascii="GHEA Grapalat" w:hAnsi="GHEA Grapalat"/>
          <w:b w:val="0"/>
          <w:sz w:val="18"/>
          <w:szCs w:val="18"/>
        </w:rPr>
        <w:t xml:space="preserve">                                                                            </w:t>
      </w:r>
      <w:r w:rsidR="006A584F" w:rsidRPr="00996AAE">
        <w:rPr>
          <w:rStyle w:val="af5"/>
          <w:rFonts w:ascii="GHEA Grapalat" w:hAnsi="GHEA Grapalat"/>
          <w:b w:val="0"/>
          <w:sz w:val="18"/>
          <w:szCs w:val="18"/>
        </w:rPr>
        <w:t xml:space="preserve">                                    </w:t>
      </w:r>
      <w:r w:rsidRPr="00B138F3">
        <w:rPr>
          <w:rStyle w:val="af5"/>
          <w:rFonts w:ascii="GHEA Grapalat" w:hAnsi="GHEA Grapalat"/>
          <w:b w:val="0"/>
          <w:sz w:val="18"/>
          <w:szCs w:val="18"/>
        </w:rPr>
        <w:t>номер заключаемого договора</w:t>
      </w:r>
    </w:p>
    <w:p w:rsidR="00A21DA8" w:rsidRPr="00B138F3" w:rsidRDefault="00A21DA8" w:rsidP="00A21DA8">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далее-</w:t>
      </w:r>
      <w:proofErr w:type="gramStart"/>
      <w:r w:rsidRPr="00B138F3">
        <w:rPr>
          <w:rFonts w:ascii="GHEA Grapalat" w:eastAsiaTheme="minorHAnsi" w:hAnsi="GHEA Grapalat" w:cstheme="minorBidi"/>
        </w:rPr>
        <w:t>принципал )</w:t>
      </w:r>
      <w:proofErr w:type="gramEnd"/>
      <w:r w:rsidRPr="00B138F3">
        <w:rPr>
          <w:rFonts w:ascii="GHEA Grapalat" w:eastAsiaTheme="minorHAnsi" w:hAnsi="GHEA Grapalat" w:cstheme="minorBidi"/>
        </w:rPr>
        <w:t xml:space="preserve"> в результате  </w:t>
      </w:r>
    </w:p>
    <w:p w:rsidR="00A21DA8" w:rsidRPr="00B138F3" w:rsidRDefault="00A21DA8" w:rsidP="00A21DA8">
      <w:pPr>
        <w:pStyle w:val="af4"/>
        <w:shd w:val="clear" w:color="auto" w:fill="FFFFFF"/>
        <w:spacing w:before="0" w:beforeAutospacing="0" w:after="0" w:afterAutospacing="0"/>
        <w:ind w:left="-142"/>
        <w:rPr>
          <w:rFonts w:cs="Sylfaen"/>
          <w:b/>
          <w:sz w:val="18"/>
          <w:szCs w:val="18"/>
          <w:vertAlign w:val="superscript"/>
          <w:lang w:val="hy-AM"/>
        </w:rPr>
      </w:pPr>
      <w:r w:rsidRPr="00B138F3">
        <w:rPr>
          <w:rStyle w:val="af5"/>
          <w:rFonts w:ascii="GHEA Grapalat" w:hAnsi="GHEA Grapalat"/>
          <w:b w:val="0"/>
          <w:sz w:val="18"/>
          <w:szCs w:val="18"/>
        </w:rPr>
        <w:t xml:space="preserve">                                  наименование отобранного участника</w:t>
      </w:r>
      <w:r w:rsidRPr="00B138F3">
        <w:rPr>
          <w:rStyle w:val="af5"/>
          <w:rFonts w:ascii="GHEA Grapalat" w:hAnsi="GHEA Grapalat"/>
          <w:b w:val="0"/>
          <w:sz w:val="18"/>
          <w:szCs w:val="18"/>
          <w:lang w:val="hy-AM"/>
        </w:rPr>
        <w:tab/>
      </w:r>
    </w:p>
    <w:p w:rsidR="00A21DA8" w:rsidRPr="00B138F3" w:rsidRDefault="00A21DA8" w:rsidP="00A21DA8">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Fonts w:eastAsiaTheme="minorHAnsi" w:cstheme="minorBidi"/>
        </w:rPr>
        <w:t xml:space="preserve"> </w:t>
      </w:r>
    </w:p>
    <w:p w:rsidR="00A21DA8" w:rsidRPr="00B138F3" w:rsidRDefault="00A21DA8" w:rsidP="00A21DA8">
      <w:pPr>
        <w:pStyle w:val="af4"/>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roofErr w:type="gramStart"/>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w:t>
      </w:r>
      <w:proofErr w:type="gramEnd"/>
      <w:r w:rsidRPr="00B138F3">
        <w:rPr>
          <w:rFonts w:ascii="GHEA Grapalat" w:eastAsiaTheme="minorHAnsi" w:hAnsi="GHEA Grapalat" w:cstheme="minorBidi"/>
        </w:rPr>
        <w:t xml:space="preserve">далее-бенефициар) </w:t>
      </w:r>
    </w:p>
    <w:p w:rsidR="00A21DA8" w:rsidRPr="00B138F3" w:rsidRDefault="00A21DA8" w:rsidP="00A21DA8">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af5"/>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A21DA8" w:rsidRPr="00B138F3" w:rsidRDefault="00A21DA8" w:rsidP="00A21DA8">
      <w:pPr>
        <w:pStyle w:val="af4"/>
        <w:shd w:val="clear" w:color="auto" w:fill="FFFFFF"/>
        <w:spacing w:before="0" w:beforeAutospacing="0" w:after="0" w:afterAutospacing="0"/>
        <w:rPr>
          <w:rFonts w:ascii="GHEA Grapalat" w:hAnsi="GHEA Grapalat" w:cs="Sylfaen"/>
          <w:vertAlign w:val="superscript"/>
        </w:rPr>
      </w:pPr>
      <w:proofErr w:type="gramStart"/>
      <w:r w:rsidRPr="00B138F3">
        <w:rPr>
          <w:rFonts w:ascii="GHEA Grapalat" w:eastAsiaTheme="minorHAnsi" w:hAnsi="GHEA Grapalat" w:cstheme="minorBidi"/>
        </w:rPr>
        <w:t>процедуры  закупок</w:t>
      </w:r>
      <w:proofErr w:type="gramEnd"/>
      <w:r w:rsidRPr="00B138F3">
        <w:rPr>
          <w:rFonts w:ascii="GHEA Grapalat" w:eastAsiaTheme="minorHAnsi" w:hAnsi="GHEA Grapalat" w:cstheme="minorBidi"/>
        </w:rPr>
        <w:t xml:space="preserve"> под кодом </w:t>
      </w:r>
      <w:r w:rsidR="00F83B2C" w:rsidRPr="00F83B2C">
        <w:rPr>
          <w:rFonts w:ascii="GHEA Grapalat" w:eastAsiaTheme="minorHAnsi" w:hAnsi="GHEA Grapalat" w:cstheme="minorBidi"/>
        </w:rPr>
        <w:t>KMQH-GHAShDzB-</w:t>
      </w:r>
      <w:r w:rsidR="004231F6">
        <w:rPr>
          <w:rFonts w:ascii="GHEA Grapalat" w:eastAsiaTheme="minorHAnsi" w:hAnsi="GHEA Grapalat" w:cstheme="minorBidi"/>
        </w:rPr>
        <w:t>20/05-1</w:t>
      </w:r>
      <w:r w:rsidRPr="00B138F3">
        <w:rPr>
          <w:rFonts w:ascii="GHEA Grapalat" w:eastAsiaTheme="minorHAnsi" w:hAnsi="GHEA Grapalat" w:cstheme="minorBidi"/>
        </w:rPr>
        <w:t>.</w:t>
      </w:r>
    </w:p>
    <w:p w:rsidR="00A21DA8" w:rsidRPr="00B138F3" w:rsidRDefault="00A21DA8" w:rsidP="00A21DA8">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A21DA8" w:rsidRPr="00B138F3" w:rsidRDefault="00A21DA8" w:rsidP="00A21DA8">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A21DA8" w:rsidRPr="00B138F3" w:rsidRDefault="00A21DA8" w:rsidP="00A21DA8">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w:t>
      </w:r>
      <w:proofErr w:type="gramStart"/>
      <w:r w:rsidRPr="00B138F3">
        <w:rPr>
          <w:rFonts w:ascii="GHEA Grapalat" w:eastAsiaTheme="minorHAnsi" w:hAnsi="GHEA Grapalat" w:cstheme="minorBidi"/>
          <w:sz w:val="18"/>
          <w:szCs w:val="18"/>
        </w:rPr>
        <w:t>банка</w:t>
      </w:r>
      <w:proofErr w:type="gramEnd"/>
      <w:r w:rsidRPr="00B138F3">
        <w:rPr>
          <w:rFonts w:ascii="GHEA Grapalat" w:eastAsiaTheme="minorHAnsi" w:hAnsi="GHEA Grapalat" w:cstheme="minorBidi"/>
          <w:sz w:val="18"/>
          <w:szCs w:val="18"/>
        </w:rPr>
        <w:t xml:space="preserve"> выдающего гарантию</w:t>
      </w:r>
    </w:p>
    <w:p w:rsidR="00A21DA8" w:rsidRPr="00B138F3" w:rsidRDefault="00A21DA8" w:rsidP="00A21DA8">
      <w:pPr>
        <w:pStyle w:val="af4"/>
        <w:shd w:val="clear" w:color="auto" w:fill="FFFFFF"/>
        <w:spacing w:before="0" w:beforeAutospacing="0" w:after="0" w:afterAutospacing="0"/>
        <w:jc w:val="both"/>
        <w:rPr>
          <w:rFonts w:ascii="GHEA Grapalat" w:eastAsiaTheme="minorHAnsi" w:hAnsi="GHEA Grapalat" w:cstheme="minorBidi"/>
        </w:rPr>
      </w:pPr>
    </w:p>
    <w:p w:rsidR="00A21DA8" w:rsidRPr="00B138F3" w:rsidRDefault="00A21DA8" w:rsidP="00A21DA8">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proofErr w:type="gramStart"/>
      <w:r w:rsidRPr="00B138F3">
        <w:rPr>
          <w:rFonts w:ascii="GHEA Grapalat" w:eastAsiaTheme="minorHAnsi" w:hAnsi="GHEA Grapalat" w:cstheme="minorBidi"/>
        </w:rPr>
        <w:t xml:space="preserve">   (</w:t>
      </w:r>
      <w:proofErr w:type="gramEnd"/>
      <w:r w:rsidRPr="00B138F3">
        <w:rPr>
          <w:rFonts w:ascii="GHEA Grapalat" w:eastAsiaTheme="minorHAnsi" w:hAnsi="GHEA Grapalat" w:cstheme="minorBidi"/>
        </w:rPr>
        <w:t xml:space="preserve">далее-сумма             </w:t>
      </w:r>
    </w:p>
    <w:p w:rsidR="00A21DA8" w:rsidRPr="00B138F3" w:rsidRDefault="00A21DA8" w:rsidP="00A21DA8">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A21DA8" w:rsidRPr="00B138F3" w:rsidRDefault="00A21DA8" w:rsidP="00A21DA8">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w:t>
      </w:r>
      <w:proofErr w:type="gramStart"/>
      <w:r w:rsidRPr="00B138F3">
        <w:rPr>
          <w:rFonts w:ascii="GHEA Grapalat" w:eastAsiaTheme="minorHAnsi" w:hAnsi="GHEA Grapalat" w:cstheme="minorBidi"/>
        </w:rPr>
        <w:t>рабочих  дней</w:t>
      </w:r>
      <w:proofErr w:type="gramEnd"/>
      <w:r w:rsidRPr="00B138F3">
        <w:rPr>
          <w:rFonts w:ascii="GHEA Grapalat" w:eastAsiaTheme="minorHAnsi" w:hAnsi="GHEA Grapalat" w:cstheme="minorBidi"/>
        </w:rPr>
        <w:t xml:space="preserve"> после получения требования</w:t>
      </w:r>
      <w:r w:rsidRPr="00BB51B4">
        <w:rPr>
          <w:rFonts w:ascii="GHEA Grapalat" w:eastAsiaTheme="minorHAnsi" w:hAnsi="GHEA Grapalat" w:cstheme="minorBidi"/>
        </w:rPr>
        <w:t xml:space="preserve">. При выплате суммы гарантии учитываются вычеты из суммы гарантии </w:t>
      </w:r>
      <w:r w:rsidR="00113584" w:rsidRPr="00BB51B4">
        <w:rPr>
          <w:rFonts w:ascii="GHEA Grapalat" w:eastAsiaTheme="minorHAnsi" w:hAnsi="GHEA Grapalat" w:cstheme="minorBidi"/>
        </w:rPr>
        <w:t xml:space="preserve">на основании </w:t>
      </w:r>
      <w:r w:rsidR="00113584" w:rsidRPr="00BB51B4">
        <w:rPr>
          <w:rFonts w:ascii="GHEA Grapalat" w:eastAsiaTheme="minorHAnsi" w:hAnsi="GHEA Grapalat" w:cstheme="minorBidi"/>
          <w:lang w:val="hy-AM"/>
        </w:rPr>
        <w:t>двухсторонне утвержденного</w:t>
      </w:r>
      <w:r w:rsidRPr="00BB51B4">
        <w:rPr>
          <w:rFonts w:ascii="GHEA Grapalat" w:eastAsiaTheme="minorHAnsi" w:hAnsi="GHEA Grapalat" w:cstheme="minorBidi"/>
        </w:rPr>
        <w:t xml:space="preserve"> </w:t>
      </w:r>
      <w:r w:rsidR="0061684A" w:rsidRPr="00BB51B4">
        <w:rPr>
          <w:rFonts w:ascii="GHEA Grapalat" w:eastAsiaTheme="minorHAnsi" w:hAnsi="GHEA Grapalat" w:cstheme="minorBidi"/>
        </w:rPr>
        <w:t>акта</w:t>
      </w:r>
      <w:r w:rsidRPr="00BB51B4">
        <w:rPr>
          <w:rFonts w:ascii="GHEA Grapalat" w:eastAsiaTheme="minorHAnsi" w:hAnsi="GHEA Grapalat" w:cstheme="minorBidi"/>
        </w:rPr>
        <w:t xml:space="preserve"> (</w:t>
      </w:r>
      <w:r w:rsidR="0061684A" w:rsidRPr="00BB51B4">
        <w:rPr>
          <w:rFonts w:ascii="GHEA Grapalat" w:eastAsiaTheme="minorHAnsi" w:hAnsi="GHEA Grapalat" w:cstheme="minorBidi"/>
        </w:rPr>
        <w:t>актов</w:t>
      </w:r>
      <w:r w:rsidRPr="00BB51B4">
        <w:rPr>
          <w:rFonts w:ascii="GHEA Grapalat" w:eastAsiaTheme="minorHAnsi" w:hAnsi="GHEA Grapalat" w:cstheme="minorBidi"/>
        </w:rPr>
        <w:t>) сдачи-прием</w:t>
      </w:r>
      <w:r w:rsidR="0061684A" w:rsidRPr="00BB51B4">
        <w:rPr>
          <w:rFonts w:ascii="GHEA Grapalat" w:eastAsiaTheme="minorHAnsi" w:hAnsi="GHEA Grapalat" w:cstheme="minorBidi"/>
        </w:rPr>
        <w:t>ки</w:t>
      </w:r>
      <w:r w:rsidRPr="00BB51B4">
        <w:rPr>
          <w:rFonts w:ascii="GHEA Grapalat" w:eastAsiaTheme="minorHAnsi" w:hAnsi="GHEA Grapalat" w:cstheme="minorBidi"/>
        </w:rPr>
        <w:t xml:space="preserve"> между бенефициаром и принципалом</w:t>
      </w:r>
      <w:r w:rsidR="005572F4" w:rsidRPr="00BB51B4">
        <w:rPr>
          <w:rFonts w:ascii="GHEA Grapalat" w:eastAsiaTheme="minorHAnsi" w:hAnsi="GHEA Grapalat" w:cstheme="minorBidi"/>
        </w:rPr>
        <w:t xml:space="preserve"> в рамках исполнения договора</w:t>
      </w:r>
      <w:r w:rsidR="005572F4" w:rsidRPr="00BB51B4">
        <w:rPr>
          <w:rFonts w:ascii="GHEA Grapalat" w:eastAsiaTheme="minorHAnsi" w:hAnsi="GHEA Grapalat" w:cstheme="minorBidi"/>
          <w:lang w:val="hy-AM"/>
        </w:rPr>
        <w:t xml:space="preserve"> и</w:t>
      </w:r>
      <w:r w:rsidR="005572F4" w:rsidRPr="00BB51B4">
        <w:rPr>
          <w:rFonts w:ascii="GHEA Grapalat" w:eastAsiaTheme="minorHAnsi" w:hAnsi="GHEA Grapalat" w:cstheme="minorBidi"/>
        </w:rPr>
        <w:t xml:space="preserve"> </w:t>
      </w:r>
      <w:proofErr w:type="spellStart"/>
      <w:r w:rsidR="005572F4" w:rsidRPr="00BB51B4">
        <w:rPr>
          <w:rFonts w:ascii="GHEA Grapalat" w:eastAsiaTheme="minorHAnsi" w:hAnsi="GHEA Grapalat" w:cstheme="minorBidi"/>
        </w:rPr>
        <w:t>представленн</w:t>
      </w:r>
      <w:proofErr w:type="spellEnd"/>
      <w:r w:rsidR="005572F4" w:rsidRPr="00BB51B4">
        <w:rPr>
          <w:rFonts w:ascii="GHEA Grapalat" w:eastAsiaTheme="minorHAnsi" w:hAnsi="GHEA Grapalat" w:cstheme="minorBidi"/>
          <w:lang w:val="hy-AM"/>
        </w:rPr>
        <w:t>ого принципалом</w:t>
      </w:r>
      <w:r w:rsidR="005572F4" w:rsidRPr="00BB51B4">
        <w:rPr>
          <w:rFonts w:ascii="GHEA Grapalat" w:eastAsiaTheme="minorHAnsi" w:hAnsi="GHEA Grapalat" w:cstheme="minorBidi"/>
        </w:rPr>
        <w:t xml:space="preserve"> </w:t>
      </w:r>
      <w:proofErr w:type="gramStart"/>
      <w:r w:rsidR="005572F4" w:rsidRPr="00BB51B4">
        <w:rPr>
          <w:rFonts w:ascii="GHEA Grapalat" w:eastAsiaTheme="minorHAnsi" w:hAnsi="GHEA Grapalat" w:cstheme="minorBidi"/>
        </w:rPr>
        <w:t>лицу</w:t>
      </w:r>
      <w:proofErr w:type="gramEnd"/>
      <w:r w:rsidR="005572F4" w:rsidRPr="00BB51B4">
        <w:rPr>
          <w:rFonts w:ascii="GHEA Grapalat" w:eastAsiaTheme="minorHAnsi" w:hAnsi="GHEA Grapalat" w:cstheme="minorBidi"/>
        </w:rPr>
        <w:t xml:space="preserve"> давшему гарантию</w:t>
      </w:r>
      <w:r w:rsidR="005572F4" w:rsidRPr="00BB51B4">
        <w:rPr>
          <w:rFonts w:ascii="GHEA Grapalat" w:eastAsiaTheme="minorHAnsi" w:hAnsi="GHEA Grapalat" w:cstheme="minorBidi"/>
          <w:lang w:val="hy-AM"/>
        </w:rPr>
        <w:t>.</w:t>
      </w:r>
    </w:p>
    <w:p w:rsidR="00A21DA8" w:rsidRPr="00B138F3" w:rsidRDefault="00A21DA8" w:rsidP="00A21DA8">
      <w:pPr>
        <w:pStyle w:val="af4"/>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A21DA8" w:rsidRPr="00B138F3" w:rsidRDefault="00A21DA8" w:rsidP="00A21DA8">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A21DA8" w:rsidRPr="00B138F3" w:rsidRDefault="00A21DA8" w:rsidP="00A21DA8">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A21DA8" w:rsidRPr="00B138F3" w:rsidRDefault="00A21DA8" w:rsidP="00A21DA8">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A21DA8" w:rsidRPr="00B138F3" w:rsidRDefault="00A21DA8" w:rsidP="00A21DA8">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A21DA8" w:rsidRPr="00B138F3" w:rsidRDefault="00A21DA8" w:rsidP="00314A80">
      <w:pPr>
        <w:pStyle w:val="af4"/>
        <w:shd w:val="clear" w:color="auto" w:fill="FFFFFF"/>
        <w:ind w:firstLine="374"/>
        <w:contextualSpacing/>
        <w:jc w:val="right"/>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со дня вступления в силу договора N_____________________ </w:t>
      </w:r>
      <w:r w:rsidR="00314A80" w:rsidRPr="00314A80">
        <w:rPr>
          <w:rFonts w:ascii="GHEA Grapalat" w:eastAsiaTheme="minorHAnsi" w:hAnsi="GHEA Grapalat" w:cstheme="minorBidi"/>
        </w:rPr>
        <w:t xml:space="preserve">  </w:t>
      </w:r>
      <w:r w:rsidR="00314A80" w:rsidRPr="00B138F3">
        <w:rPr>
          <w:rFonts w:ascii="GHEA Grapalat" w:eastAsiaTheme="minorHAnsi" w:hAnsi="GHEA Grapalat" w:cstheme="minorBidi"/>
          <w:sz w:val="18"/>
          <w:szCs w:val="18"/>
        </w:rPr>
        <w:t xml:space="preserve">номер заключаемого </w:t>
      </w:r>
      <w:proofErr w:type="spellStart"/>
      <w:r w:rsidR="00314A80" w:rsidRPr="00B138F3">
        <w:rPr>
          <w:rFonts w:ascii="GHEA Grapalat" w:eastAsiaTheme="minorHAnsi" w:hAnsi="GHEA Grapalat" w:cstheme="minorBidi"/>
          <w:sz w:val="18"/>
          <w:szCs w:val="18"/>
        </w:rPr>
        <w:t>договара</w:t>
      </w:r>
      <w:proofErr w:type="spellEnd"/>
    </w:p>
    <w:p w:rsidR="006C00A3" w:rsidRPr="00B138F3" w:rsidRDefault="00A21DA8" w:rsidP="006C00A3">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lastRenderedPageBreak/>
        <w:t xml:space="preserve">  </w:t>
      </w:r>
      <w:r w:rsidR="00314A80" w:rsidRPr="00B138F3">
        <w:rPr>
          <w:rFonts w:ascii="GHEA Grapalat" w:eastAsiaTheme="minorHAnsi" w:hAnsi="GHEA Grapalat" w:cstheme="minorBidi"/>
        </w:rPr>
        <w:t>заключенного между бенефициаром и принципалом, до</w:t>
      </w:r>
      <w:r w:rsidR="00314A80" w:rsidRPr="00314A80">
        <w:rPr>
          <w:rFonts w:ascii="GHEA Grapalat" w:eastAsiaTheme="minorHAnsi" w:hAnsi="GHEA Grapalat" w:cstheme="minorBidi"/>
          <w:sz w:val="18"/>
          <w:szCs w:val="18"/>
        </w:rPr>
        <w:t xml:space="preserve"> </w:t>
      </w:r>
      <w:r w:rsidRPr="00B138F3">
        <w:rPr>
          <w:rFonts w:ascii="GHEA Grapalat" w:eastAsiaTheme="minorHAnsi" w:hAnsi="GHEA Grapalat" w:cstheme="minorBidi"/>
        </w:rPr>
        <w:t xml:space="preserve">двадцатого рабочего дня, </w:t>
      </w:r>
      <w:r w:rsidR="006C00A3" w:rsidRPr="00B138F3">
        <w:rPr>
          <w:rFonts w:ascii="GHEA Grapalat" w:eastAsiaTheme="minorHAnsi" w:hAnsi="GHEA Grapalat" w:cstheme="minorBidi"/>
        </w:rPr>
        <w:t>следующего за днем полного принятия бенефициаром результата выполнения договора</w:t>
      </w:r>
      <w:r w:rsidR="005747A5" w:rsidRPr="005747A5">
        <w:rPr>
          <w:rFonts w:ascii="GHEA Grapalat" w:eastAsiaTheme="minorHAnsi" w:hAnsi="GHEA Grapalat" w:cstheme="minorBidi"/>
        </w:rPr>
        <w:t>,</w:t>
      </w:r>
      <w:r w:rsidR="006C00A3" w:rsidRPr="00B138F3">
        <w:rPr>
          <w:rFonts w:ascii="GHEA Grapalat" w:eastAsiaTheme="minorHAnsi" w:hAnsi="GHEA Grapalat" w:cstheme="minorBidi"/>
        </w:rPr>
        <w:t xml:space="preserve"> включительно. </w:t>
      </w:r>
    </w:p>
    <w:p w:rsidR="00A21DA8" w:rsidRPr="00B138F3" w:rsidRDefault="00A21DA8" w:rsidP="00A21DA8">
      <w:pPr>
        <w:pStyle w:val="af4"/>
        <w:shd w:val="clear" w:color="auto" w:fill="FFFFFF"/>
        <w:contextualSpacing/>
        <w:jc w:val="both"/>
        <w:rPr>
          <w:rFonts w:ascii="GHEA Grapalat" w:eastAsiaTheme="minorHAnsi" w:hAnsi="GHEA Grapalat" w:cstheme="minorBidi"/>
          <w:sz w:val="18"/>
          <w:szCs w:val="18"/>
        </w:rPr>
      </w:pPr>
    </w:p>
    <w:p w:rsidR="00A21DA8" w:rsidRPr="00B138F3" w:rsidRDefault="00A21DA8" w:rsidP="00A21DA8">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A21DA8" w:rsidRPr="00B138F3" w:rsidRDefault="00A21DA8" w:rsidP="00A21DA8">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A21DA8" w:rsidRPr="00B138F3" w:rsidRDefault="00A21DA8" w:rsidP="00A21DA8">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A21DA8" w:rsidRPr="00B138F3" w:rsidRDefault="00A21DA8" w:rsidP="00A21DA8">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заключаемого </w:t>
      </w:r>
      <w:proofErr w:type="spellStart"/>
      <w:r w:rsidRPr="00B138F3">
        <w:rPr>
          <w:rFonts w:ascii="GHEA Grapalat" w:eastAsiaTheme="minorHAnsi" w:hAnsi="GHEA Grapalat" w:cstheme="minorBidi"/>
          <w:sz w:val="18"/>
          <w:szCs w:val="18"/>
        </w:rPr>
        <w:t>договара</w:t>
      </w:r>
      <w:proofErr w:type="spellEnd"/>
    </w:p>
    <w:p w:rsidR="00A21DA8" w:rsidRPr="00B138F3" w:rsidRDefault="00A21DA8" w:rsidP="00A21DA8">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копии </w:t>
      </w:r>
      <w:proofErr w:type="gramStart"/>
      <w:r w:rsidRPr="00B138F3">
        <w:rPr>
          <w:rFonts w:ascii="GHEA Grapalat" w:eastAsiaTheme="minorHAnsi" w:hAnsi="GHEA Grapalat" w:cstheme="minorBidi"/>
        </w:rPr>
        <w:t>внесенных  в</w:t>
      </w:r>
      <w:proofErr w:type="gramEnd"/>
      <w:r w:rsidRPr="00B138F3">
        <w:rPr>
          <w:rFonts w:ascii="GHEA Grapalat" w:eastAsiaTheme="minorHAnsi" w:hAnsi="GHEA Grapalat" w:cstheme="minorBidi"/>
        </w:rPr>
        <w:t xml:space="preserve"> него изменений, дополнительных соглашений,</w:t>
      </w:r>
    </w:p>
    <w:p w:rsidR="00A21DA8" w:rsidRPr="00B138F3" w:rsidRDefault="00A21DA8" w:rsidP="00A21DA8">
      <w:pPr>
        <w:pStyle w:val="af4"/>
        <w:shd w:val="clear" w:color="auto" w:fill="FFFFFF"/>
        <w:spacing w:before="0" w:beforeAutospacing="0" w:after="0" w:afterAutospacing="0"/>
        <w:ind w:firstLine="375"/>
        <w:jc w:val="both"/>
        <w:rPr>
          <w:rFonts w:ascii="GHEA Grapalat" w:eastAsiaTheme="minorHAnsi" w:hAnsi="GHEA Grapalat" w:cstheme="minorBidi"/>
        </w:rPr>
      </w:pPr>
    </w:p>
    <w:p w:rsidR="00A21DA8" w:rsidRPr="00B138F3" w:rsidRDefault="00A21DA8" w:rsidP="00A21DA8">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A21DA8" w:rsidRPr="00B138F3" w:rsidRDefault="00A21DA8" w:rsidP="00A21DA8">
      <w:pPr>
        <w:pStyle w:val="af4"/>
        <w:shd w:val="clear" w:color="auto" w:fill="FFFFFF"/>
        <w:spacing w:before="0" w:beforeAutospacing="0" w:after="0" w:afterAutospacing="0"/>
        <w:ind w:firstLine="375"/>
        <w:jc w:val="both"/>
        <w:rPr>
          <w:rFonts w:ascii="GHEA Grapalat" w:eastAsiaTheme="minorHAnsi" w:hAnsi="GHEA Grapalat" w:cstheme="minorBidi"/>
        </w:rPr>
      </w:pPr>
    </w:p>
    <w:p w:rsidR="00C16C37" w:rsidRPr="00C16C37" w:rsidRDefault="00A21DA8" w:rsidP="00C16C37">
      <w:pPr>
        <w:pStyle w:val="af4"/>
        <w:shd w:val="clear" w:color="auto" w:fill="FFFFFF"/>
        <w:spacing w:before="0" w:beforeAutospacing="0" w:after="0" w:afterAutospacing="0"/>
        <w:ind w:firstLine="375"/>
        <w:jc w:val="both"/>
        <w:rPr>
          <w:rFonts w:ascii="GHEA Grapalat" w:eastAsiaTheme="minorHAnsi" w:hAnsi="GHEA Grapalat" w:cstheme="minorBidi"/>
        </w:rPr>
      </w:pPr>
      <w:r w:rsidRPr="00C16C37">
        <w:rPr>
          <w:rFonts w:ascii="GHEA Grapalat" w:eastAsiaTheme="minorHAnsi" w:hAnsi="GHEA Grapalat" w:cstheme="minorBidi"/>
        </w:rPr>
        <w:t xml:space="preserve">3) </w:t>
      </w:r>
      <w:r w:rsidR="00C16C37" w:rsidRPr="00C16C37">
        <w:rPr>
          <w:rFonts w:ascii="GHEA Grapalat" w:eastAsiaTheme="minorHAnsi" w:hAnsi="GHEA Grapalat" w:cstheme="minorBidi"/>
          <w:lang w:val="hy-AM"/>
        </w:rPr>
        <w:t xml:space="preserve">двухсторонне </w:t>
      </w:r>
      <w:r w:rsidR="00C16C37" w:rsidRPr="00C16C37">
        <w:rPr>
          <w:rFonts w:ascii="GHEA Grapalat" w:eastAsiaTheme="minorHAnsi" w:hAnsi="GHEA Grapalat" w:cstheme="minorBidi"/>
        </w:rPr>
        <w:t>утвержденный в рамках договора между бенефициаром и принципалом акт (акты) сдачи-приемки или его</w:t>
      </w:r>
      <w:r w:rsidR="00C16C37" w:rsidRPr="00C16C37">
        <w:rPr>
          <w:rFonts w:ascii="GHEA Grapalat" w:eastAsiaTheme="minorHAnsi" w:hAnsi="GHEA Grapalat" w:cstheme="minorBidi"/>
          <w:lang w:val="hy-AM"/>
        </w:rPr>
        <w:t xml:space="preserve"> </w:t>
      </w:r>
      <w:r w:rsidR="00C16C37" w:rsidRPr="00C16C37">
        <w:rPr>
          <w:rFonts w:ascii="GHEA Grapalat" w:eastAsiaTheme="minorHAnsi" w:hAnsi="GHEA Grapalat" w:cstheme="minorBidi"/>
        </w:rPr>
        <w:t>(</w:t>
      </w:r>
      <w:r w:rsidR="00C16C37" w:rsidRPr="00C16C37">
        <w:rPr>
          <w:rFonts w:ascii="GHEA Grapalat" w:eastAsiaTheme="minorHAnsi" w:hAnsi="GHEA Grapalat" w:cstheme="minorBidi"/>
          <w:lang w:val="hy-AM"/>
        </w:rPr>
        <w:t>их</w:t>
      </w:r>
      <w:r w:rsidR="00C16C37" w:rsidRPr="00C16C37">
        <w:rPr>
          <w:rFonts w:ascii="GHEA Grapalat" w:eastAsiaTheme="minorHAnsi" w:hAnsi="GHEA Grapalat" w:cstheme="minorBidi"/>
        </w:rPr>
        <w:t>) копии.</w:t>
      </w:r>
    </w:p>
    <w:p w:rsidR="00A21DA8" w:rsidRPr="007A724D" w:rsidRDefault="00A21DA8" w:rsidP="00A21DA8">
      <w:pPr>
        <w:pStyle w:val="af4"/>
        <w:shd w:val="clear" w:color="auto" w:fill="FFFFFF"/>
        <w:spacing w:before="0" w:beforeAutospacing="0" w:after="0" w:afterAutospacing="0"/>
        <w:ind w:firstLine="375"/>
        <w:jc w:val="both"/>
        <w:rPr>
          <w:rFonts w:ascii="GHEA Grapalat" w:eastAsiaTheme="minorHAnsi" w:hAnsi="GHEA Grapalat" w:cstheme="minorBidi"/>
        </w:rPr>
      </w:pPr>
    </w:p>
    <w:p w:rsidR="00A21DA8" w:rsidRPr="00B138F3" w:rsidRDefault="00A21DA8" w:rsidP="00A21DA8">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A21DA8" w:rsidRPr="00B138F3" w:rsidRDefault="00A21DA8" w:rsidP="00A21DA8">
      <w:pPr>
        <w:pStyle w:val="af4"/>
        <w:shd w:val="clear" w:color="auto" w:fill="FFFFFF"/>
        <w:spacing w:before="0" w:beforeAutospacing="0" w:after="0" w:afterAutospacing="0"/>
        <w:ind w:firstLine="375"/>
        <w:jc w:val="both"/>
        <w:rPr>
          <w:rFonts w:ascii="GHEA Grapalat" w:eastAsiaTheme="minorHAnsi" w:hAnsi="GHEA Grapalat" w:cstheme="minorBidi"/>
        </w:rPr>
      </w:pPr>
    </w:p>
    <w:p w:rsidR="00A21DA8" w:rsidRPr="00B138F3" w:rsidRDefault="00A21DA8" w:rsidP="00A21DA8">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A21DA8" w:rsidRPr="00B138F3" w:rsidRDefault="00A21DA8" w:rsidP="00A21DA8">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A21DA8" w:rsidRPr="00B138F3" w:rsidRDefault="00A21DA8" w:rsidP="00A21DA8">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A21DA8" w:rsidRPr="00B138F3" w:rsidRDefault="00A21DA8" w:rsidP="00A21DA8">
      <w:pPr>
        <w:pStyle w:val="af4"/>
        <w:shd w:val="clear" w:color="auto" w:fill="FFFFFF"/>
        <w:spacing w:before="0" w:beforeAutospacing="0" w:after="0" w:afterAutospacing="0"/>
        <w:ind w:firstLine="375"/>
        <w:rPr>
          <w:rFonts w:ascii="GHEA Grapalat" w:eastAsiaTheme="minorHAnsi" w:hAnsi="GHEA Grapalat" w:cstheme="minorBidi"/>
        </w:rPr>
      </w:pPr>
    </w:p>
    <w:p w:rsidR="00A21DA8" w:rsidRPr="00B138F3" w:rsidRDefault="00A21DA8" w:rsidP="00A21DA8">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A21DA8" w:rsidRPr="00B138F3" w:rsidRDefault="00A21DA8" w:rsidP="00A21DA8">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A21DA8" w:rsidRPr="00B138F3" w:rsidRDefault="00A21DA8" w:rsidP="00A21DA8">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A21DA8" w:rsidRPr="00B138F3" w:rsidRDefault="00A21DA8" w:rsidP="00A21DA8">
      <w:pPr>
        <w:pStyle w:val="af4"/>
        <w:shd w:val="clear" w:color="auto" w:fill="FFFFFF"/>
        <w:spacing w:before="0" w:beforeAutospacing="0" w:after="0" w:afterAutospacing="0"/>
        <w:ind w:firstLine="375"/>
        <w:jc w:val="both"/>
        <w:rPr>
          <w:rFonts w:ascii="GHEA Grapalat" w:eastAsiaTheme="minorHAnsi" w:hAnsi="GHEA Grapalat" w:cstheme="minorBidi"/>
        </w:rPr>
      </w:pPr>
    </w:p>
    <w:p w:rsidR="00A21DA8" w:rsidRPr="00B138F3" w:rsidRDefault="00A21DA8" w:rsidP="00A21DA8">
      <w:pPr>
        <w:pStyle w:val="af4"/>
        <w:shd w:val="clear" w:color="auto" w:fill="FFFFFF"/>
        <w:spacing w:before="0" w:beforeAutospacing="0" w:after="0" w:afterAutospacing="0"/>
        <w:ind w:firstLine="375"/>
        <w:jc w:val="both"/>
        <w:rPr>
          <w:rFonts w:ascii="GHEA Grapalat" w:hAnsi="GHEA Grapalat"/>
          <w:sz w:val="20"/>
          <w:szCs w:val="20"/>
        </w:rPr>
      </w:pPr>
    </w:p>
    <w:p w:rsidR="00A21DA8" w:rsidRPr="00B138F3" w:rsidRDefault="00A21DA8" w:rsidP="00A21DA8">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A21DA8" w:rsidRPr="00B138F3" w:rsidRDefault="00A21DA8" w:rsidP="00A21DA8">
      <w:pPr>
        <w:pStyle w:val="af4"/>
        <w:shd w:val="clear" w:color="auto" w:fill="FFFFFF"/>
        <w:spacing w:before="0" w:beforeAutospacing="0" w:after="0" w:afterAutospacing="0"/>
        <w:ind w:firstLine="375"/>
        <w:jc w:val="both"/>
        <w:rPr>
          <w:rFonts w:ascii="GHEA Grapalat" w:hAnsi="GHEA Grapalat"/>
          <w:sz w:val="20"/>
          <w:szCs w:val="20"/>
          <w:lang w:val="hy-AM"/>
        </w:rPr>
      </w:pPr>
    </w:p>
    <w:p w:rsidR="00A21DA8" w:rsidRPr="00B138F3" w:rsidRDefault="00A21DA8" w:rsidP="00A21DA8">
      <w:pPr>
        <w:pStyle w:val="af4"/>
        <w:shd w:val="clear" w:color="auto" w:fill="FFFFFF"/>
        <w:spacing w:before="0" w:beforeAutospacing="0" w:after="0" w:afterAutospacing="0"/>
        <w:ind w:firstLine="375"/>
        <w:jc w:val="both"/>
        <w:rPr>
          <w:rFonts w:ascii="GHEA Grapalat" w:hAnsi="GHEA Grapalat"/>
          <w:sz w:val="20"/>
          <w:szCs w:val="20"/>
          <w:lang w:val="hy-AM"/>
        </w:rPr>
      </w:pPr>
    </w:p>
    <w:p w:rsidR="00A21DA8" w:rsidRPr="00B138F3" w:rsidRDefault="00A21DA8" w:rsidP="00A21DA8">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A21DA8" w:rsidRPr="00B138F3" w:rsidRDefault="00A21DA8" w:rsidP="00A21DA8">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A21DA8" w:rsidRPr="00B138F3" w:rsidRDefault="00A21DA8" w:rsidP="00A21DA8">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A21DA8" w:rsidRPr="00B138F3" w:rsidRDefault="00A21DA8" w:rsidP="00A21DA8">
      <w:pPr>
        <w:pStyle w:val="af4"/>
        <w:shd w:val="clear" w:color="auto" w:fill="FFFFFF"/>
        <w:spacing w:before="0" w:beforeAutospacing="0" w:after="0" w:afterAutospacing="0"/>
        <w:ind w:firstLine="375"/>
        <w:jc w:val="both"/>
        <w:rPr>
          <w:rFonts w:ascii="GHEA Grapalat" w:eastAsiaTheme="minorHAnsi" w:hAnsi="GHEA Grapalat" w:cstheme="minorBidi"/>
        </w:rPr>
      </w:pPr>
    </w:p>
    <w:p w:rsidR="00A21DA8" w:rsidRPr="00B138F3" w:rsidRDefault="00A21DA8" w:rsidP="00A21DA8">
      <w:pPr>
        <w:pStyle w:val="af4"/>
        <w:shd w:val="clear" w:color="auto" w:fill="FFFFFF"/>
        <w:spacing w:before="0" w:beforeAutospacing="0" w:after="0" w:afterAutospacing="0"/>
        <w:ind w:firstLine="375"/>
        <w:jc w:val="both"/>
        <w:rPr>
          <w:rFonts w:ascii="GHEA Grapalat" w:eastAsiaTheme="minorHAnsi" w:hAnsi="GHEA Grapalat" w:cstheme="minorBidi"/>
        </w:rPr>
      </w:pPr>
    </w:p>
    <w:p w:rsidR="00A21DA8" w:rsidRPr="00B138F3" w:rsidRDefault="00A21DA8" w:rsidP="00A21DA8">
      <w:pPr>
        <w:widowControl w:val="0"/>
        <w:spacing w:after="160"/>
        <w:ind w:left="567" w:right="565"/>
        <w:jc w:val="center"/>
        <w:rPr>
          <w:rFonts w:ascii="GHEA Grapalat" w:hAnsi="GHEA Grapalat"/>
          <w:b/>
        </w:rPr>
      </w:pPr>
    </w:p>
    <w:p w:rsidR="003D2FE2" w:rsidRPr="002E4BC5"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5BEC" w:rsidRPr="002E4BC5">
        <w:rPr>
          <w:rFonts w:ascii="GHEA Grapalat" w:hAnsi="GHEA Grapalat"/>
          <w:i/>
          <w:sz w:val="22"/>
          <w:szCs w:val="22"/>
        </w:rPr>
        <w:t>2</w:t>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 xml:space="preserve">к Приглашению на </w:t>
      </w:r>
      <w:r w:rsidR="00EB0498">
        <w:rPr>
          <w:rFonts w:ascii="GHEA Grapalat" w:hAnsi="GHEA Grapalat"/>
          <w:i/>
          <w:sz w:val="22"/>
          <w:szCs w:val="22"/>
        </w:rPr>
        <w:t>запрос котировок</w:t>
      </w:r>
      <w:r w:rsidRPr="00B138F3">
        <w:rPr>
          <w:rFonts w:ascii="GHEA Grapalat" w:hAnsi="GHEA Grapalat" w:cs="GHEA Grapalat"/>
          <w:i/>
          <w:sz w:val="22"/>
          <w:szCs w:val="22"/>
        </w:rPr>
        <w:br/>
      </w:r>
      <w:r w:rsidRPr="00B138F3">
        <w:rPr>
          <w:rFonts w:ascii="GHEA Grapalat" w:hAnsi="GHEA Grapalat"/>
          <w:i/>
          <w:sz w:val="22"/>
          <w:szCs w:val="22"/>
        </w:rPr>
        <w:t>под кодом "</w:t>
      </w:r>
      <w:r w:rsidR="0038629C">
        <w:rPr>
          <w:rFonts w:ascii="GHEA Grapalat" w:hAnsi="GHEA Grapalat"/>
          <w:i/>
          <w:sz w:val="22"/>
          <w:szCs w:val="22"/>
        </w:rPr>
        <w:t>KMQH-GHAShDzB-</w:t>
      </w:r>
      <w:r w:rsidR="004231F6">
        <w:rPr>
          <w:rFonts w:ascii="GHEA Grapalat" w:hAnsi="GHEA Grapalat"/>
          <w:i/>
          <w:sz w:val="22"/>
          <w:szCs w:val="22"/>
        </w:rPr>
        <w:t>20/05-1</w:t>
      </w:r>
      <w:r w:rsidRPr="00B138F3">
        <w:rPr>
          <w:rFonts w:ascii="GHEA Grapalat" w:hAnsi="GHEA Grapalat"/>
          <w:i/>
          <w:sz w:val="22"/>
          <w:szCs w:val="22"/>
        </w:rPr>
        <w:t>"</w:t>
      </w:r>
      <w:r w:rsidRPr="00B138F3">
        <w:rPr>
          <w:rStyle w:val="af6"/>
          <w:rFonts w:ascii="GHEA Grapalat" w:hAnsi="GHEA Grapalat"/>
          <w:i/>
          <w:sz w:val="22"/>
          <w:szCs w:val="22"/>
        </w:rPr>
        <w:footnoteReference w:customMarkFollows="1" w:id="22"/>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4398"/>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23"/>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985A25" w:rsidRDefault="003D2FE2" w:rsidP="003D2FE2">
      <w:pPr>
        <w:widowControl w:val="0"/>
        <w:spacing w:after="160"/>
        <w:ind w:left="1843"/>
        <w:jc w:val="both"/>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985A25" w:rsidRDefault="003D2FE2" w:rsidP="003D2FE2">
      <w:pPr>
        <w:widowControl w:val="0"/>
        <w:jc w:val="both"/>
        <w:rPr>
          <w:rFonts w:ascii="GHEA Grapalat" w:hAnsi="GHEA Grapalat"/>
          <w:sz w:val="22"/>
          <w:szCs w:val="22"/>
        </w:rPr>
      </w:pPr>
      <w:r w:rsidRPr="00985A25">
        <w:rPr>
          <w:rFonts w:ascii="GHEA Grapalat" w:hAnsi="GHEA Grapalat"/>
          <w:sz w:val="22"/>
          <w:szCs w:val="22"/>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3D7C34" w:rsidRDefault="003D2FE2" w:rsidP="003D7C34">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3D7C34">
        <w:rPr>
          <w:rFonts w:ascii="GHEA Grapalat" w:hAnsi="GHEA Grapalat"/>
          <w:b/>
          <w:i/>
          <w:u w:val="single"/>
          <w:lang w:val="af-ZA"/>
        </w:rPr>
        <w:t>Касахский общинный муниципалитет</w:t>
      </w:r>
      <w:r w:rsidR="003D7C34" w:rsidRPr="00DA5EA0">
        <w:rPr>
          <w:rFonts w:ascii="GHEA Grapalat" w:hAnsi="GHEA Grapalat"/>
        </w:rPr>
        <w:t xml:space="preserve"> </w:t>
      </w:r>
      <w:r w:rsidRPr="00B138F3">
        <w:rPr>
          <w:rFonts w:ascii="GHEA Grapalat" w:hAnsi="GHEA Grapalat"/>
          <w:spacing w:val="-6"/>
          <w:sz w:val="22"/>
          <w:szCs w:val="22"/>
        </w:rPr>
        <w:t xml:space="preserve">*(далее — </w:t>
      </w:r>
      <w:proofErr w:type="gramStart"/>
      <w:r w:rsidRPr="00B138F3">
        <w:rPr>
          <w:rFonts w:ascii="GHEA Grapalat" w:hAnsi="GHEA Grapalat"/>
          <w:spacing w:val="-6"/>
          <w:sz w:val="22"/>
          <w:szCs w:val="22"/>
        </w:rPr>
        <w:t xml:space="preserve">Заказчик) </w:t>
      </w:r>
      <w:r w:rsidR="003D7C34">
        <w:rPr>
          <w:rFonts w:ascii="GHEA Grapalat" w:hAnsi="GHEA Grapalat" w:cs="GHEA Grapalat"/>
          <w:spacing w:val="-6"/>
          <w:sz w:val="22"/>
          <w:szCs w:val="22"/>
          <w:lang w:val="hy-AM"/>
        </w:rPr>
        <w:t xml:space="preserve"> </w:t>
      </w:r>
      <w:r w:rsidRPr="00B138F3">
        <w:rPr>
          <w:rFonts w:ascii="GHEA Grapalat" w:hAnsi="GHEA Grapalat"/>
          <w:sz w:val="22"/>
          <w:szCs w:val="22"/>
        </w:rPr>
        <w:t>процедуре</w:t>
      </w:r>
      <w:proofErr w:type="gramEnd"/>
      <w:r w:rsidRPr="00B138F3">
        <w:rPr>
          <w:rFonts w:ascii="GHEA Grapalat" w:hAnsi="GHEA Grapalat"/>
          <w:sz w:val="22"/>
          <w:szCs w:val="22"/>
        </w:rPr>
        <w:t xml:space="preserve"> закупок под кодом </w:t>
      </w:r>
      <w:r w:rsidR="00F83B2C" w:rsidRPr="00F83B2C">
        <w:rPr>
          <w:rFonts w:ascii="GHEA Grapalat" w:hAnsi="GHEA Grapalat"/>
          <w:sz w:val="22"/>
          <w:szCs w:val="22"/>
        </w:rPr>
        <w:t>KMQH-GHAShDzB-</w:t>
      </w:r>
      <w:r w:rsidR="004231F6">
        <w:rPr>
          <w:rFonts w:ascii="GHEA Grapalat" w:hAnsi="GHEA Grapalat"/>
          <w:sz w:val="22"/>
          <w:szCs w:val="22"/>
        </w:rPr>
        <w:t>20/05-1</w:t>
      </w:r>
      <w:r w:rsidRPr="00B138F3">
        <w:rPr>
          <w:rFonts w:ascii="GHEA Grapalat" w:hAnsi="GHEA Grapalat"/>
          <w:sz w:val="22"/>
          <w:szCs w:val="22"/>
        </w:rPr>
        <w:t xml:space="preserve"> *.</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proofErr w:type="spellStart"/>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w:t>
      </w:r>
      <w:r w:rsidRPr="00B138F3">
        <w:rPr>
          <w:rFonts w:ascii="GHEA Grapalat" w:hAnsi="GHEA Grapalat"/>
          <w:sz w:val="22"/>
          <w:szCs w:val="22"/>
        </w:rPr>
        <w:lastRenderedPageBreak/>
        <w:t>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w:t>
      </w:r>
      <w:proofErr w:type="gramStart"/>
      <w:r w:rsidRPr="00B138F3">
        <w:rPr>
          <w:rFonts w:ascii="GHEA Grapalat" w:hAnsi="GHEA Grapalat"/>
          <w:sz w:val="22"/>
          <w:szCs w:val="22"/>
        </w:rPr>
        <w:t>представления</w:t>
      </w:r>
      <w:proofErr w:type="gramEnd"/>
      <w:r w:rsidRPr="00B138F3">
        <w:rPr>
          <w:rFonts w:ascii="GHEA Grapalat" w:hAnsi="GHEA Grapalat"/>
          <w:sz w:val="22"/>
          <w:szCs w:val="22"/>
        </w:rPr>
        <w:t xml:space="preserve">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D335BF">
        <w:rPr>
          <w:rFonts w:ascii="GHEA Grapalat" w:hAnsi="GHEA Grapalat"/>
          <w:sz w:val="22"/>
          <w:szCs w:val="22"/>
          <w:lang w:val="hy-AM"/>
        </w:rPr>
        <w:t>двадцатого</w:t>
      </w:r>
      <w:r w:rsidR="00D335BF" w:rsidRPr="00B138F3">
        <w:rPr>
          <w:rFonts w:ascii="GHEA Grapalat" w:hAnsi="GHEA Grapalat"/>
          <w:sz w:val="22"/>
          <w:szCs w:val="22"/>
        </w:rPr>
        <w:t xml:space="preserve"> </w:t>
      </w:r>
      <w:r w:rsidRPr="00B138F3">
        <w:rPr>
          <w:rFonts w:ascii="GHEA Grapalat" w:hAnsi="GHEA Grapalat"/>
          <w:sz w:val="22"/>
          <w:szCs w:val="22"/>
        </w:rPr>
        <w:t>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EC1F84"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6B30BA" w:rsidRPr="00230D36" w:rsidRDefault="006B30BA" w:rsidP="002849A6">
      <w:pPr>
        <w:widowControl w:val="0"/>
        <w:spacing w:after="160"/>
        <w:ind w:firstLine="567"/>
        <w:jc w:val="center"/>
        <w:rPr>
          <w:rFonts w:ascii="GHEA Grapalat" w:hAnsi="GHEA Grapalat"/>
          <w:b/>
          <w:sz w:val="22"/>
          <w:szCs w:val="22"/>
        </w:rPr>
      </w:pPr>
    </w:p>
    <w:p w:rsidR="002849A6" w:rsidRPr="00B138F3" w:rsidRDefault="002849A6" w:rsidP="002849A6">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849A6" w:rsidRPr="00B138F3" w:rsidRDefault="002849A6" w:rsidP="002849A6">
      <w:pPr>
        <w:widowControl w:val="0"/>
        <w:spacing w:after="160"/>
        <w:ind w:right="4250"/>
        <w:jc w:val="center"/>
        <w:rPr>
          <w:rFonts w:ascii="GHEA Grapalat" w:hAnsi="GHEA Grapalat"/>
          <w:sz w:val="22"/>
          <w:szCs w:val="22"/>
        </w:rPr>
      </w:pPr>
      <w:r w:rsidRPr="00B138F3">
        <w:rPr>
          <w:rFonts w:ascii="GHEA Grapalat" w:hAnsi="GHEA Grapalat"/>
          <w:sz w:val="22"/>
          <w:szCs w:val="22"/>
          <w:vertAlign w:val="superscript"/>
        </w:rPr>
        <w:t>наименование копании</w:t>
      </w:r>
      <w:r w:rsidRPr="00B138F3">
        <w:rPr>
          <w:rFonts w:ascii="GHEA Grapalat" w:hAnsi="GHEA Grapalat"/>
          <w:sz w:val="22"/>
          <w:szCs w:val="22"/>
        </w:rPr>
        <w:t>______________________________________</w:t>
      </w:r>
    </w:p>
    <w:p w:rsidR="002849A6" w:rsidRPr="00B138F3" w:rsidRDefault="002849A6" w:rsidP="002849A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849A6" w:rsidRPr="002E4BC5" w:rsidRDefault="002849A6" w:rsidP="002849A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985A25" w:rsidRPr="002E4BC5" w:rsidRDefault="00985A25" w:rsidP="002849A6">
      <w:pPr>
        <w:widowControl w:val="0"/>
        <w:spacing w:after="160"/>
        <w:ind w:right="4250"/>
        <w:jc w:val="center"/>
        <w:rPr>
          <w:rFonts w:ascii="GHEA Grapalat" w:hAnsi="GHEA Grapalat"/>
          <w:sz w:val="22"/>
          <w:szCs w:val="22"/>
          <w:vertAlign w:val="superscript"/>
        </w:rPr>
      </w:pPr>
    </w:p>
    <w:p w:rsidR="002849A6" w:rsidRPr="00EC1F84" w:rsidRDefault="002849A6" w:rsidP="002849A6">
      <w:pPr>
        <w:widowControl w:val="0"/>
        <w:spacing w:after="160"/>
        <w:ind w:right="4250"/>
        <w:jc w:val="center"/>
        <w:rPr>
          <w:rFonts w:ascii="GHEA Grapalat" w:hAnsi="GHEA Grapalat"/>
          <w:sz w:val="22"/>
          <w:szCs w:val="22"/>
          <w:vertAlign w:val="superscript"/>
        </w:rPr>
      </w:pPr>
    </w:p>
    <w:p w:rsidR="002849A6" w:rsidRPr="00EC1F84" w:rsidRDefault="002849A6" w:rsidP="002849A6">
      <w:pPr>
        <w:widowControl w:val="0"/>
        <w:spacing w:after="160"/>
        <w:ind w:right="4250"/>
        <w:jc w:val="center"/>
        <w:rPr>
          <w:rFonts w:ascii="GHEA Grapalat" w:hAnsi="GHEA Grapalat"/>
          <w:sz w:val="22"/>
          <w:szCs w:val="22"/>
          <w:vertAlign w:val="superscript"/>
        </w:rPr>
      </w:pPr>
    </w:p>
    <w:p w:rsidR="002849A6" w:rsidRPr="00B138F3" w:rsidRDefault="002849A6" w:rsidP="002849A6">
      <w:pPr>
        <w:widowControl w:val="0"/>
        <w:spacing w:after="160"/>
        <w:jc w:val="right"/>
        <w:rPr>
          <w:rFonts w:ascii="GHEA Grapalat" w:hAnsi="GHEA Grapalat"/>
          <w:sz w:val="22"/>
          <w:szCs w:val="22"/>
        </w:rPr>
      </w:pPr>
    </w:p>
    <w:p w:rsidR="002849A6" w:rsidRPr="00B138F3" w:rsidRDefault="002849A6" w:rsidP="002849A6">
      <w:pPr>
        <w:widowControl w:val="0"/>
        <w:spacing w:after="160"/>
        <w:jc w:val="right"/>
        <w:rPr>
          <w:rFonts w:ascii="GHEA Grapalat" w:hAnsi="GHEA Grapalat"/>
          <w:sz w:val="22"/>
          <w:szCs w:val="22"/>
        </w:rPr>
      </w:pPr>
      <w:r w:rsidRPr="00B138F3">
        <w:rPr>
          <w:rFonts w:ascii="GHEA Grapalat" w:hAnsi="GHEA Grapalat"/>
          <w:sz w:val="22"/>
          <w:szCs w:val="22"/>
        </w:rPr>
        <w:t>М. П.</w:t>
      </w:r>
    </w:p>
    <w:p w:rsidR="002849A6" w:rsidRPr="00B138F3" w:rsidRDefault="002849A6" w:rsidP="002849A6">
      <w:pPr>
        <w:widowControl w:val="0"/>
        <w:spacing w:after="160"/>
        <w:jc w:val="both"/>
        <w:rPr>
          <w:rFonts w:ascii="GHEA Grapalat" w:hAnsi="GHEA Grapalat"/>
          <w:b/>
        </w:rPr>
      </w:pPr>
      <w:r w:rsidRPr="00B138F3">
        <w:rPr>
          <w:rFonts w:ascii="GHEA Grapalat" w:hAnsi="GHEA Grapalat"/>
          <w:sz w:val="22"/>
          <w:szCs w:val="22"/>
        </w:rPr>
        <w:t>День/месяц/год</w:t>
      </w: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Pr="002849A6" w:rsidRDefault="002849A6" w:rsidP="003D2FE2">
      <w:pPr>
        <w:widowControl w:val="0"/>
        <w:tabs>
          <w:tab w:val="left" w:pos="1134"/>
        </w:tabs>
        <w:spacing w:after="160"/>
        <w:ind w:firstLine="567"/>
        <w:jc w:val="both"/>
        <w:rPr>
          <w:rFonts w:ascii="GHEA Grapalat" w:hAnsi="GHEA Grapalat"/>
          <w:sz w:val="22"/>
          <w:szCs w:val="22"/>
          <w:lang w:val="en-US"/>
        </w:rPr>
      </w:pPr>
    </w:p>
    <w:tbl>
      <w:tblPr>
        <w:tblpPr w:leftFromText="180" w:rightFromText="180" w:vertAnchor="page" w:horzAnchor="margin" w:tblpXSpec="center" w:tblpY="2693"/>
        <w:tblW w:w="10980" w:type="dxa"/>
        <w:tblLook w:val="0000" w:firstRow="0" w:lastRow="0" w:firstColumn="0" w:lastColumn="0" w:noHBand="0" w:noVBand="0"/>
      </w:tblPr>
      <w:tblGrid>
        <w:gridCol w:w="5616"/>
        <w:gridCol w:w="5364"/>
      </w:tblGrid>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3402"/>
              </w:tabs>
              <w:spacing w:after="160"/>
              <w:ind w:left="360"/>
              <w:rPr>
                <w:rFonts w:ascii="GHEA Grapalat" w:hAnsi="GHEA Grapalat" w:cs="Sylfaen"/>
                <w:b/>
                <w:bCs/>
                <w:lang w:val="en-US"/>
              </w:rPr>
            </w:pPr>
            <w:r w:rsidRPr="00CE5E70">
              <w:rPr>
                <w:rFonts w:ascii="GHEA Grapalat" w:hAnsi="GHEA Grapalat"/>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2849A6" w:rsidRPr="00B138F3"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2849A6" w:rsidRPr="00B138F3"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2849A6"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2849A6"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3D7C34"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D7C34" w:rsidRPr="00B138F3" w:rsidRDefault="003D7C34" w:rsidP="003D7C34">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A505E1">
              <w:rPr>
                <w:rFonts w:ascii="GHEA Grapalat" w:hAnsi="GHEA Grapalat"/>
                <w:b/>
                <w:u w:val="single"/>
              </w:rPr>
              <w:t xml:space="preserve">: </w:t>
            </w:r>
            <w:r w:rsidRPr="00A505E1">
              <w:rPr>
                <w:rFonts w:ascii="GHEA Grapalat" w:hAnsi="GHEA Grapalat"/>
                <w:b/>
                <w:i/>
                <w:u w:val="single"/>
                <w:lang w:val="af-ZA"/>
              </w:rPr>
              <w:t xml:space="preserve"> </w:t>
            </w:r>
            <w:r>
              <w:rPr>
                <w:rFonts w:ascii="GHEA Grapalat" w:hAnsi="GHEA Grapalat"/>
                <w:b/>
                <w:i/>
                <w:u w:val="single"/>
                <w:lang w:val="af-ZA"/>
              </w:rPr>
              <w:t>Касахский общинный муниципалитет</w:t>
            </w:r>
          </w:p>
        </w:tc>
      </w:tr>
      <w:tr w:rsidR="003D7C34"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D7C34" w:rsidRPr="00B138F3" w:rsidRDefault="003D7C34" w:rsidP="003D7C34">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3D7C34" w:rsidRPr="00B138F3"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D7C34" w:rsidRPr="00B138F3" w:rsidRDefault="003D7C34" w:rsidP="003D7C34">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Pr>
                <w:rFonts w:ascii="GHEA Grapalat" w:hAnsi="GHEA Grapalat"/>
              </w:rPr>
              <w:t xml:space="preserve"> 03300782</w:t>
            </w:r>
          </w:p>
        </w:tc>
      </w:tr>
      <w:tr w:rsidR="003D7C34"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D7C34" w:rsidRPr="00A505E1" w:rsidRDefault="003D7C34" w:rsidP="003D7C34">
            <w:pPr>
              <w:widowControl w:val="0"/>
              <w:tabs>
                <w:tab w:val="left" w:pos="855"/>
              </w:tabs>
              <w:spacing w:after="160"/>
              <w:ind w:left="360"/>
              <w:rPr>
                <w:rFonts w:ascii="GHEA Grapalat" w:hAnsi="GHEA Grapalat"/>
                <w:lang w:val="hy-AM"/>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Pr>
                <w:rFonts w:ascii="GHEA Grapalat" w:hAnsi="GHEA Grapalat"/>
              </w:rPr>
              <w:t xml:space="preserve"> </w:t>
            </w:r>
            <w:r>
              <w:rPr>
                <w:rStyle w:val="10"/>
                <w:rFonts w:ascii="Roboto" w:hAnsi="Roboto"/>
                <w:color w:val="000000"/>
                <w:sz w:val="21"/>
                <w:szCs w:val="21"/>
                <w:shd w:val="clear" w:color="auto" w:fill="FFFFFF"/>
              </w:rPr>
              <w:t xml:space="preserve"> </w:t>
            </w:r>
            <w:r>
              <w:t xml:space="preserve"> </w:t>
            </w:r>
            <w:r w:rsidRPr="00391542">
              <w:rPr>
                <w:rStyle w:val="af5"/>
                <w:rFonts w:ascii="Roboto" w:hAnsi="Roboto"/>
                <w:color w:val="000000"/>
                <w:sz w:val="21"/>
                <w:szCs w:val="21"/>
                <w:shd w:val="clear" w:color="auto" w:fill="FFFFFF"/>
              </w:rPr>
              <w:t>Оперативное управление МО РА</w:t>
            </w:r>
          </w:p>
        </w:tc>
      </w:tr>
      <w:tr w:rsidR="003D7C34"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D7C34" w:rsidRPr="00B138F3" w:rsidRDefault="003D7C34" w:rsidP="003D7C34">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r>
              <w:rPr>
                <w:rFonts w:ascii="GHEA Grapalat" w:hAnsi="GHEA Grapalat"/>
              </w:rPr>
              <w:t xml:space="preserve"> </w:t>
            </w:r>
            <w:r>
              <w:rPr>
                <w:rFonts w:ascii="GHEA Grapalat" w:hAnsi="GHEA Grapalat" w:cs="Arial"/>
                <w:sz w:val="20"/>
                <w:szCs w:val="20"/>
              </w:rPr>
              <w:t>900112105067</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2849A6" w:rsidRPr="00B138F3"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849A6"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2849A6"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2849A6" w:rsidRPr="00B138F3" w:rsidTr="002849A6">
        <w:trPr>
          <w:trHeight w:val="3234"/>
        </w:trPr>
        <w:tc>
          <w:tcPr>
            <w:tcW w:w="5616" w:type="dxa"/>
            <w:tcBorders>
              <w:top w:val="nil"/>
              <w:left w:val="single" w:sz="4" w:space="0" w:color="auto"/>
              <w:bottom w:val="single" w:sz="4" w:space="0" w:color="auto"/>
              <w:right w:val="single" w:sz="4" w:space="0" w:color="auto"/>
            </w:tcBorders>
            <w:noWrap/>
            <w:vAlign w:val="bottom"/>
          </w:tcPr>
          <w:p w:rsidR="002849A6" w:rsidRPr="00B138F3" w:rsidRDefault="002849A6" w:rsidP="002849A6">
            <w:pPr>
              <w:widowControl w:val="0"/>
              <w:tabs>
                <w:tab w:val="left" w:pos="851"/>
              </w:tabs>
              <w:spacing w:after="160"/>
              <w:rPr>
                <w:rFonts w:ascii="GHEA Grapalat" w:hAnsi="GHEA Grapalat" w:cs="Sylfaen"/>
              </w:rPr>
            </w:pPr>
            <w:r w:rsidRPr="00B138F3">
              <w:rPr>
                <w:rFonts w:ascii="GHEA Grapalat" w:hAnsi="GHEA Grapalat"/>
              </w:rPr>
              <w:lastRenderedPageBreak/>
              <w:t>22.а.</w:t>
            </w:r>
            <w:r w:rsidRPr="00B138F3">
              <w:rPr>
                <w:rFonts w:ascii="GHEA Grapalat" w:hAnsi="GHEA Grapalat"/>
              </w:rPr>
              <w:tab/>
              <w:t>Подписи бенефициара</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2849A6" w:rsidRPr="00B138F3" w:rsidRDefault="002849A6"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2849A6" w:rsidRPr="00B138F3" w:rsidRDefault="002849A6" w:rsidP="002849A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spacing w:after="160"/>
              <w:jc w:val="right"/>
              <w:rPr>
                <w:rFonts w:ascii="GHEA Grapalat" w:hAnsi="GHEA Grapalat" w:cs="Tahoma"/>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2849A6" w:rsidRPr="00B138F3" w:rsidTr="002849A6">
        <w:trPr>
          <w:trHeight w:val="2194"/>
        </w:trPr>
        <w:tc>
          <w:tcPr>
            <w:tcW w:w="5616" w:type="dxa"/>
            <w:tcBorders>
              <w:top w:val="single" w:sz="4" w:space="0" w:color="auto"/>
              <w:left w:val="single" w:sz="4" w:space="0" w:color="auto"/>
              <w:right w:val="single" w:sz="4" w:space="0" w:color="auto"/>
            </w:tcBorders>
            <w:noWrap/>
            <w:vAlign w:val="bottom"/>
          </w:tcPr>
          <w:p w:rsidR="002849A6" w:rsidRPr="00B138F3" w:rsidRDefault="002849A6" w:rsidP="002849A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2849A6" w:rsidRPr="00B138F3" w:rsidRDefault="002849A6" w:rsidP="002849A6">
            <w:pPr>
              <w:widowControl w:val="0"/>
              <w:spacing w:after="160"/>
              <w:rPr>
                <w:rFonts w:ascii="GHEA Grapalat" w:hAnsi="GHEA Grapalat"/>
              </w:rPr>
            </w:pPr>
          </w:p>
          <w:p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2849A6" w:rsidRPr="00B138F3" w:rsidRDefault="002849A6" w:rsidP="002849A6">
            <w:pPr>
              <w:widowControl w:val="0"/>
              <w:spacing w:after="160"/>
              <w:rPr>
                <w:rFonts w:ascii="GHEA Grapalat" w:hAnsi="GHEA Grapalat" w:cs="Tahoma"/>
              </w:rPr>
            </w:pPr>
          </w:p>
          <w:p w:rsidR="002849A6" w:rsidRPr="00B138F3" w:rsidRDefault="002849A6"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2849A6" w:rsidRPr="00B138F3" w:rsidRDefault="002849A6"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2849A6" w:rsidRPr="00B138F3" w:rsidRDefault="002849A6" w:rsidP="002849A6">
            <w:pPr>
              <w:widowControl w:val="0"/>
              <w:spacing w:after="160"/>
              <w:rPr>
                <w:rFonts w:ascii="GHEA Grapalat" w:hAnsi="GHEA Grapalat" w:cs="Tahoma"/>
              </w:rPr>
            </w:pPr>
          </w:p>
          <w:p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2849A6" w:rsidRPr="00B138F3" w:rsidRDefault="002849A6" w:rsidP="002849A6">
            <w:pPr>
              <w:widowControl w:val="0"/>
              <w:spacing w:after="160"/>
              <w:rPr>
                <w:rFonts w:ascii="GHEA Grapalat" w:hAnsi="GHEA Grapalat" w:cs="Arial"/>
              </w:rPr>
            </w:pPr>
          </w:p>
        </w:tc>
      </w:tr>
      <w:tr w:rsidR="002849A6"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2849A6" w:rsidRPr="00B138F3" w:rsidRDefault="002849A6"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2849A6" w:rsidRPr="00B138F3" w:rsidRDefault="002849A6"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2849A6" w:rsidRPr="00B138F3" w:rsidRDefault="002849A6" w:rsidP="002849A6">
            <w:pPr>
              <w:widowControl w:val="0"/>
              <w:spacing w:after="160"/>
              <w:rPr>
                <w:rFonts w:ascii="GHEA Grapalat" w:hAnsi="GHEA Grapalat"/>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2849A6" w:rsidRPr="00EC1F84" w:rsidRDefault="002849A6" w:rsidP="003D2FE2">
      <w:pPr>
        <w:widowControl w:val="0"/>
        <w:tabs>
          <w:tab w:val="left" w:pos="1134"/>
        </w:tabs>
        <w:spacing w:after="160"/>
        <w:ind w:firstLine="567"/>
        <w:jc w:val="both"/>
        <w:rPr>
          <w:rFonts w:ascii="GHEA Grapalat" w:hAnsi="GHEA Grapalat"/>
          <w:sz w:val="22"/>
          <w:szCs w:val="22"/>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w:t>
            </w:r>
            <w:r w:rsidRPr="00B138F3">
              <w:rPr>
                <w:rFonts w:ascii="GHEA Grapalat" w:hAnsi="GHEA Grapalat"/>
                <w:sz w:val="18"/>
                <w:szCs w:val="18"/>
              </w:rPr>
              <w:lastRenderedPageBreak/>
              <w:t>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w:t>
            </w:r>
            <w:r w:rsidRPr="00B138F3">
              <w:rPr>
                <w:rFonts w:ascii="GHEA Grapalat" w:hAnsi="GHEA Grapalat"/>
                <w:sz w:val="18"/>
                <w:szCs w:val="18"/>
              </w:rPr>
              <w:lastRenderedPageBreak/>
              <w:t>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F331AD" w:rsidRPr="002A4554" w:rsidRDefault="00F331AD"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p>
    <w:p w:rsidR="00235549" w:rsidRPr="00B138F3" w:rsidRDefault="00235549" w:rsidP="00235549">
      <w:pPr>
        <w:pStyle w:val="31"/>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EB0498">
        <w:rPr>
          <w:rFonts w:ascii="GHEA Grapalat" w:hAnsi="GHEA Grapalat"/>
          <w:b/>
          <w:sz w:val="24"/>
          <w:szCs w:val="24"/>
        </w:rPr>
        <w:t>запрос котировок</w:t>
      </w:r>
      <w:r w:rsidRPr="00B138F3">
        <w:rPr>
          <w:rFonts w:ascii="GHEA Grapalat" w:hAnsi="GHEA Grapalat" w:cs="Arial"/>
          <w:b/>
          <w:sz w:val="24"/>
          <w:szCs w:val="24"/>
        </w:rPr>
        <w:br/>
      </w:r>
      <w:r w:rsidRPr="00B138F3">
        <w:rPr>
          <w:rFonts w:ascii="GHEA Grapalat" w:hAnsi="GHEA Grapalat"/>
          <w:b/>
          <w:sz w:val="24"/>
          <w:szCs w:val="24"/>
        </w:rPr>
        <w:t>под кодом "</w:t>
      </w:r>
      <w:r w:rsidR="0038629C">
        <w:rPr>
          <w:rFonts w:ascii="GHEA Grapalat" w:hAnsi="GHEA Grapalat"/>
          <w:b/>
          <w:sz w:val="24"/>
          <w:szCs w:val="24"/>
        </w:rPr>
        <w:t>KMQH-GHAShDzB-</w:t>
      </w:r>
      <w:r w:rsidR="004231F6">
        <w:rPr>
          <w:rFonts w:ascii="GHEA Grapalat" w:hAnsi="GHEA Grapalat"/>
          <w:b/>
          <w:sz w:val="24"/>
          <w:szCs w:val="24"/>
        </w:rPr>
        <w:t>20/05-1</w:t>
      </w:r>
      <w:r w:rsidRPr="00B138F3">
        <w:rPr>
          <w:rFonts w:ascii="GHEA Grapalat" w:hAnsi="GHEA Grapalat"/>
          <w:b/>
          <w:sz w:val="24"/>
          <w:szCs w:val="24"/>
        </w:rPr>
        <w:t>"</w:t>
      </w:r>
      <w:r w:rsidRPr="00B138F3">
        <w:rPr>
          <w:rStyle w:val="af6"/>
          <w:rFonts w:ascii="GHEA Grapalat" w:hAnsi="GHEA Grapalat"/>
          <w:b/>
          <w:sz w:val="24"/>
          <w:szCs w:val="24"/>
        </w:rPr>
        <w:footnoteReference w:customMarkFollows="1" w:id="24"/>
        <w:t>*</w:t>
      </w:r>
    </w:p>
    <w:p w:rsidR="001005B0" w:rsidRPr="00B138F3" w:rsidRDefault="001005B0" w:rsidP="00B46D58">
      <w:pPr>
        <w:widowControl w:val="0"/>
        <w:spacing w:after="160"/>
        <w:ind w:left="567" w:right="565"/>
        <w:jc w:val="center"/>
        <w:rPr>
          <w:rFonts w:ascii="GHEA Grapalat" w:hAnsi="GHEA Grapalat"/>
          <w:b/>
        </w:rPr>
      </w:pPr>
    </w:p>
    <w:p w:rsidR="0075061D" w:rsidRPr="00B138F3" w:rsidRDefault="0075061D" w:rsidP="0075061D">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proofErr w:type="gramStart"/>
      <w:r w:rsidRPr="00B138F3">
        <w:rPr>
          <w:rFonts w:eastAsiaTheme="minorHAnsi" w:cstheme="minorBidi"/>
        </w:rPr>
        <w:t>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proofErr w:type="gramEnd"/>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af5"/>
          <w:rFonts w:ascii="GHEA Grapalat" w:hAnsi="GHEA Grapalat"/>
          <w:sz w:val="22"/>
          <w:szCs w:val="22"/>
        </w:rPr>
        <w:t xml:space="preserve">  </w:t>
      </w:r>
      <w:r w:rsidRPr="00B138F3">
        <w:rPr>
          <w:rFonts w:ascii="GHEA Grapalat" w:eastAsiaTheme="minorHAnsi" w:hAnsi="GHEA Grapalat" w:cstheme="minorBidi"/>
          <w:bCs/>
        </w:rPr>
        <w:t>между</w:t>
      </w:r>
    </w:p>
    <w:p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Style w:val="af5"/>
          <w:rFonts w:ascii="GHEA Grapalat" w:hAnsi="GHEA Grapalat"/>
          <w:b w:val="0"/>
          <w:sz w:val="20"/>
          <w:szCs w:val="20"/>
        </w:rPr>
        <w:t xml:space="preserve">      номер заключаемого договора</w:t>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p>
    <w:p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proofErr w:type="gramStart"/>
      <w:r w:rsidRPr="00B138F3">
        <w:rPr>
          <w:rFonts w:ascii="GHEA Grapalat" w:eastAsiaTheme="minorHAnsi" w:hAnsi="GHEA Grapalat" w:cstheme="minorBidi"/>
        </w:rPr>
        <w:t xml:space="preserve">   (</w:t>
      </w:r>
      <w:proofErr w:type="gramEnd"/>
      <w:r w:rsidRPr="00B138F3">
        <w:rPr>
          <w:rFonts w:ascii="GHEA Grapalat" w:eastAsiaTheme="minorHAnsi" w:hAnsi="GHEA Grapalat" w:cstheme="minorBidi"/>
        </w:rPr>
        <w:t>далее-бенефициар) и</w:t>
      </w:r>
      <w:r w:rsidRPr="00B138F3">
        <w:rPr>
          <w:rStyle w:val="af5"/>
          <w:rFonts w:ascii="GHEA Grapalat" w:hAnsi="GHEA Grapalat"/>
          <w:b w:val="0"/>
          <w:sz w:val="20"/>
          <w:szCs w:val="20"/>
        </w:rPr>
        <w:t xml:space="preserve">   </w:t>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00875F09" w:rsidRPr="00B138F3">
        <w:rPr>
          <w:rStyle w:val="af5"/>
          <w:rFonts w:ascii="GHEA Grapalat" w:hAnsi="GHEA Grapalat"/>
          <w:b w:val="0"/>
          <w:sz w:val="20"/>
          <w:szCs w:val="20"/>
          <w:u w:val="single"/>
        </w:rPr>
        <w:t>____</w:t>
      </w:r>
      <w:r w:rsidRPr="00B138F3">
        <w:rPr>
          <w:rFonts w:eastAsiaTheme="minorHAnsi" w:cstheme="minorBidi"/>
        </w:rPr>
        <w:t xml:space="preserve">    </w:t>
      </w:r>
    </w:p>
    <w:p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rPr>
        <w:t>наименование заказчика</w:t>
      </w:r>
      <w:r w:rsidRPr="00B138F3">
        <w:rPr>
          <w:rStyle w:val="af5"/>
          <w:rFonts w:ascii="GHEA Grapalat" w:hAnsi="GHEA Grapalat"/>
          <w:b w:val="0"/>
          <w:sz w:val="20"/>
          <w:szCs w:val="20"/>
        </w:rPr>
        <w:t xml:space="preserve">                                    </w:t>
      </w:r>
      <w:r w:rsidR="00875F09" w:rsidRPr="00B138F3">
        <w:rPr>
          <w:rStyle w:val="af5"/>
          <w:rFonts w:ascii="GHEA Grapalat" w:hAnsi="GHEA Grapalat"/>
          <w:b w:val="0"/>
          <w:sz w:val="20"/>
          <w:szCs w:val="20"/>
        </w:rPr>
        <w:t xml:space="preserve">        </w:t>
      </w:r>
      <w:r w:rsidRPr="00B138F3">
        <w:rPr>
          <w:rStyle w:val="af5"/>
          <w:rFonts w:ascii="GHEA Grapalat" w:hAnsi="GHEA Grapalat"/>
          <w:b w:val="0"/>
          <w:sz w:val="20"/>
          <w:szCs w:val="20"/>
        </w:rPr>
        <w:t>наименование отобранного участника</w:t>
      </w:r>
    </w:p>
    <w:p w:rsidR="005B3A59" w:rsidRPr="00B138F3" w:rsidRDefault="005B3A59" w:rsidP="005B3A59">
      <w:pPr>
        <w:pStyle w:val="af4"/>
        <w:shd w:val="clear" w:color="auto" w:fill="FFFFFF"/>
        <w:spacing w:before="0" w:beforeAutospacing="0" w:after="0" w:afterAutospacing="0"/>
        <w:ind w:left="-142"/>
        <w:rPr>
          <w:rFonts w:cs="Sylfaen"/>
          <w:vertAlign w:val="superscript"/>
          <w:lang w:val="hy-AM"/>
        </w:rPr>
      </w:pPr>
      <w:r w:rsidRPr="00B138F3">
        <w:rPr>
          <w:rStyle w:val="af5"/>
          <w:rFonts w:ascii="GHEA Grapalat" w:hAnsi="GHEA Grapalat"/>
          <w:b w:val="0"/>
          <w:sz w:val="20"/>
          <w:szCs w:val="20"/>
        </w:rPr>
        <w:t xml:space="preserve">                                                                </w:t>
      </w:r>
      <w:r w:rsidRPr="00B138F3">
        <w:rPr>
          <w:rStyle w:val="af5"/>
          <w:rFonts w:ascii="GHEA Grapalat" w:hAnsi="GHEA Grapalat"/>
          <w:b w:val="0"/>
          <w:sz w:val="20"/>
          <w:szCs w:val="20"/>
          <w:lang w:val="hy-AM"/>
        </w:rPr>
        <w:tab/>
      </w:r>
    </w:p>
    <w:p w:rsidR="005B3A59" w:rsidRPr="00B138F3" w:rsidRDefault="00875F09" w:rsidP="005B3A59">
      <w:pPr>
        <w:pStyle w:val="af4"/>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Fonts w:eastAsiaTheme="minorHAnsi" w:cstheme="minorBidi"/>
        </w:rPr>
        <w:t xml:space="preserve"> </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w:t>
      </w:r>
      <w:proofErr w:type="gramStart"/>
      <w:r w:rsidRPr="00B138F3">
        <w:rPr>
          <w:rFonts w:ascii="GHEA Grapalat" w:eastAsiaTheme="minorHAnsi" w:hAnsi="GHEA Grapalat" w:cstheme="minorBidi"/>
          <w:sz w:val="18"/>
          <w:szCs w:val="18"/>
        </w:rPr>
        <w:t>банка</w:t>
      </w:r>
      <w:proofErr w:type="gramEnd"/>
      <w:r w:rsidRPr="00B138F3">
        <w:rPr>
          <w:rFonts w:ascii="GHEA Grapalat" w:eastAsiaTheme="minorHAnsi" w:hAnsi="GHEA Grapalat" w:cstheme="minorBidi"/>
          <w:sz w:val="18"/>
          <w:szCs w:val="18"/>
        </w:rPr>
        <w:t xml:space="preserve"> выдающего гарантию</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286CDB" w:rsidP="00286CDB">
      <w:pPr>
        <w:pStyle w:val="af4"/>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2D4EEB"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десяти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B3A59" w:rsidRPr="00FF0C97" w:rsidRDefault="005B3A59" w:rsidP="00EE62ED">
      <w:pPr>
        <w:pStyle w:val="af4"/>
        <w:shd w:val="clear" w:color="auto" w:fill="FFFFFF"/>
        <w:ind w:firstLine="374"/>
        <w:contextualSpacing/>
        <w:jc w:val="both"/>
        <w:rPr>
          <w:rFonts w:ascii="GHEA Grapalat" w:eastAsiaTheme="minorHAnsi" w:hAnsi="GHEA Grapalat" w:cstheme="minorBidi"/>
        </w:rPr>
      </w:pPr>
      <w:r w:rsidRPr="00FF0C97">
        <w:rPr>
          <w:rFonts w:ascii="GHEA Grapalat" w:eastAsiaTheme="minorHAnsi" w:hAnsi="GHEA Grapalat" w:cstheme="minorBidi"/>
        </w:rPr>
        <w:t>5. Гарантия действует со дня вступления в силу договора N_____________________</w:t>
      </w:r>
      <w:r w:rsidR="00C30BFB" w:rsidRPr="00FF0C97">
        <w:rPr>
          <w:rFonts w:ascii="GHEA Grapalat" w:eastAsiaTheme="minorHAnsi" w:hAnsi="GHEA Grapalat" w:cstheme="minorBidi"/>
        </w:rPr>
        <w:t xml:space="preserve"> </w:t>
      </w:r>
    </w:p>
    <w:p w:rsidR="005B3A59" w:rsidRPr="00FF0C97" w:rsidRDefault="005B3A59" w:rsidP="007A2B76">
      <w:pPr>
        <w:pStyle w:val="af4"/>
        <w:shd w:val="clear" w:color="auto" w:fill="FFFFFF"/>
        <w:contextualSpacing/>
        <w:jc w:val="right"/>
        <w:rPr>
          <w:rFonts w:ascii="GHEA Grapalat" w:eastAsiaTheme="minorHAnsi" w:hAnsi="GHEA Grapalat" w:cstheme="minorBidi"/>
          <w:sz w:val="18"/>
          <w:szCs w:val="18"/>
        </w:rPr>
      </w:pPr>
      <w:r w:rsidRPr="00FF0C97">
        <w:rPr>
          <w:rFonts w:eastAsiaTheme="minorHAnsi" w:cstheme="minorBidi"/>
        </w:rPr>
        <w:t xml:space="preserve"> </w:t>
      </w:r>
      <w:r w:rsidRPr="00FF0C97">
        <w:rPr>
          <w:rFonts w:eastAsiaTheme="minorHAnsi" w:cstheme="minorBidi"/>
          <w:lang w:val="hy-AM"/>
        </w:rPr>
        <w:t xml:space="preserve"> </w:t>
      </w:r>
      <w:r w:rsidRPr="00FF0C97">
        <w:rPr>
          <w:rFonts w:ascii="GHEA Grapalat" w:eastAsiaTheme="minorHAnsi" w:hAnsi="GHEA Grapalat" w:cstheme="minorBidi"/>
          <w:sz w:val="18"/>
          <w:szCs w:val="18"/>
        </w:rPr>
        <w:t xml:space="preserve">номер заключаемого </w:t>
      </w:r>
      <w:proofErr w:type="spellStart"/>
      <w:r w:rsidRPr="00FF0C97">
        <w:rPr>
          <w:rFonts w:ascii="GHEA Grapalat" w:eastAsiaTheme="minorHAnsi" w:hAnsi="GHEA Grapalat" w:cstheme="minorBidi"/>
          <w:sz w:val="18"/>
          <w:szCs w:val="18"/>
        </w:rPr>
        <w:t>договара</w:t>
      </w:r>
      <w:proofErr w:type="spellEnd"/>
    </w:p>
    <w:p w:rsidR="00EF4569" w:rsidRPr="00DC2360" w:rsidRDefault="007A2B76" w:rsidP="005B56BF">
      <w:pPr>
        <w:pStyle w:val="af4"/>
        <w:shd w:val="clear" w:color="auto" w:fill="FFFFFF"/>
        <w:contextualSpacing/>
        <w:jc w:val="both"/>
        <w:rPr>
          <w:rFonts w:ascii="GHEA Grapalat" w:eastAsiaTheme="minorHAnsi" w:hAnsi="GHEA Grapalat" w:cstheme="minorBidi"/>
        </w:rPr>
      </w:pPr>
      <w:r w:rsidRPr="00FF0C97">
        <w:rPr>
          <w:rFonts w:ascii="GHEA Grapalat" w:eastAsiaTheme="minorHAnsi" w:hAnsi="GHEA Grapalat" w:cstheme="minorBidi"/>
        </w:rPr>
        <w:t xml:space="preserve">заключенного между бенефициаром и </w:t>
      </w:r>
      <w:proofErr w:type="spellStart"/>
      <w:r w:rsidRPr="00FF0C97">
        <w:rPr>
          <w:rFonts w:ascii="GHEA Grapalat" w:eastAsiaTheme="minorHAnsi" w:hAnsi="GHEA Grapalat" w:cstheme="minorBidi"/>
        </w:rPr>
        <w:t>приципалом</w:t>
      </w:r>
      <w:proofErr w:type="spellEnd"/>
      <w:r w:rsidR="00AE7CCC" w:rsidRPr="00FF0C97">
        <w:rPr>
          <w:rFonts w:ascii="GHEA Grapalat" w:eastAsiaTheme="minorHAnsi" w:hAnsi="GHEA Grapalat" w:cstheme="minorBidi"/>
        </w:rPr>
        <w:t xml:space="preserve"> до двадцатого рабочего дня, следующего за </w:t>
      </w:r>
      <w:r w:rsidR="005B56BF" w:rsidRPr="00FF0C97">
        <w:rPr>
          <w:rFonts w:ascii="GHEA Grapalat" w:eastAsiaTheme="minorHAnsi" w:hAnsi="GHEA Grapalat" w:cstheme="minorBidi"/>
        </w:rPr>
        <w:t xml:space="preserve">последним днем </w:t>
      </w:r>
      <w:r w:rsidR="005B56BF" w:rsidRPr="00FF0C97">
        <w:rPr>
          <w:rFonts w:ascii="GHEA Grapalat" w:eastAsiaTheme="minorHAnsi" w:hAnsi="GHEA Grapalat" w:cstheme="minorBidi"/>
          <w:lang w:val="hy-AM"/>
        </w:rPr>
        <w:t xml:space="preserve">полного </w:t>
      </w:r>
      <w:r w:rsidR="005B56BF" w:rsidRPr="00FF0C97">
        <w:rPr>
          <w:rFonts w:ascii="GHEA Grapalat" w:eastAsiaTheme="minorHAnsi" w:hAnsi="GHEA Grapalat" w:cstheme="minorBidi"/>
        </w:rPr>
        <w:t xml:space="preserve">выполнения взятых </w:t>
      </w:r>
      <w:proofErr w:type="spellStart"/>
      <w:r w:rsidR="005B56BF" w:rsidRPr="00FF0C97">
        <w:rPr>
          <w:rFonts w:ascii="GHEA Grapalat" w:eastAsiaTheme="minorHAnsi" w:hAnsi="GHEA Grapalat" w:cstheme="minorBidi"/>
        </w:rPr>
        <w:t>приципалом</w:t>
      </w:r>
      <w:proofErr w:type="spellEnd"/>
      <w:r w:rsidR="00B1092A" w:rsidRPr="00B1092A">
        <w:rPr>
          <w:rFonts w:ascii="GHEA Grapalat" w:eastAsiaTheme="minorHAnsi" w:hAnsi="GHEA Grapalat" w:cstheme="minorBidi"/>
        </w:rPr>
        <w:t xml:space="preserve"> </w:t>
      </w:r>
      <w:r w:rsidR="002D1535" w:rsidRPr="00B1092A">
        <w:rPr>
          <w:rFonts w:ascii="GHEA Grapalat" w:eastAsiaTheme="minorHAnsi" w:hAnsi="GHEA Grapalat" w:cstheme="minorBidi"/>
        </w:rPr>
        <w:t>на себя</w:t>
      </w:r>
      <w:r w:rsidR="002D1535" w:rsidRPr="00FF0C97">
        <w:rPr>
          <w:rFonts w:ascii="GHEA Grapalat" w:eastAsiaTheme="minorHAnsi" w:hAnsi="GHEA Grapalat" w:cstheme="minorBidi"/>
        </w:rPr>
        <w:t xml:space="preserve"> </w:t>
      </w:r>
      <w:r w:rsidR="005B56BF" w:rsidRPr="00FF0C97">
        <w:rPr>
          <w:rFonts w:ascii="GHEA Grapalat" w:eastAsiaTheme="minorHAnsi" w:hAnsi="GHEA Grapalat" w:cstheme="minorBidi"/>
        </w:rPr>
        <w:t>обязательств, включительно.</w:t>
      </w:r>
    </w:p>
    <w:p w:rsidR="005B56BF" w:rsidRPr="00DC2360" w:rsidRDefault="005B56BF" w:rsidP="005B56BF">
      <w:pPr>
        <w:pStyle w:val="af4"/>
        <w:shd w:val="clear" w:color="auto" w:fill="FFFFFF"/>
        <w:contextualSpacing/>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5B3A59">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заключаемого </w:t>
      </w:r>
      <w:proofErr w:type="spellStart"/>
      <w:r w:rsidRPr="00B138F3">
        <w:rPr>
          <w:rFonts w:ascii="GHEA Grapalat" w:eastAsiaTheme="minorHAnsi" w:hAnsi="GHEA Grapalat" w:cstheme="minorBidi"/>
          <w:sz w:val="18"/>
          <w:szCs w:val="18"/>
        </w:rPr>
        <w:t>договара</w:t>
      </w:r>
      <w:proofErr w:type="spellEnd"/>
    </w:p>
    <w:p w:rsidR="005B3A59" w:rsidRPr="00EF4569"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копии </w:t>
      </w:r>
      <w:proofErr w:type="gramStart"/>
      <w:r w:rsidRPr="00B138F3">
        <w:rPr>
          <w:rFonts w:ascii="GHEA Grapalat" w:eastAsiaTheme="minorHAnsi" w:hAnsi="GHEA Grapalat" w:cstheme="minorBidi"/>
        </w:rPr>
        <w:t>внесенных  в</w:t>
      </w:r>
      <w:proofErr w:type="gramEnd"/>
      <w:r w:rsidRPr="00B138F3">
        <w:rPr>
          <w:rFonts w:ascii="GHEA Grapalat" w:eastAsiaTheme="minorHAnsi" w:hAnsi="GHEA Grapalat" w:cstheme="minorBidi"/>
        </w:rPr>
        <w:t xml:space="preserve"> него изменений, дополнительных соглашений</w:t>
      </w:r>
      <w:r w:rsidR="00EF4569" w:rsidRPr="00EF4569">
        <w:rPr>
          <w:rFonts w:ascii="GHEA Grapalat" w:eastAsiaTheme="minorHAnsi" w:hAnsi="GHEA Grapalat" w:cstheme="minorBidi"/>
        </w:rPr>
        <w:t>;</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EB0498">
        <w:rPr>
          <w:rFonts w:ascii="GHEA Grapalat" w:hAnsi="GHEA Grapalat"/>
          <w:i/>
        </w:rPr>
        <w:t>запрос котировок</w:t>
      </w:r>
      <w:r w:rsidRPr="00B138F3">
        <w:rPr>
          <w:rFonts w:ascii="GHEA Grapalat" w:hAnsi="GHEA Grapalat"/>
          <w:i/>
        </w:rPr>
        <w:br/>
        <w:t>под кодом "</w:t>
      </w:r>
      <w:r w:rsidR="0038629C">
        <w:rPr>
          <w:rFonts w:ascii="GHEA Grapalat" w:hAnsi="GHEA Grapalat"/>
          <w:i/>
        </w:rPr>
        <w:t>KMQH-GHAShDzB-</w:t>
      </w:r>
      <w:r w:rsidR="004231F6">
        <w:rPr>
          <w:rFonts w:ascii="GHEA Grapalat" w:hAnsi="GHEA Grapalat"/>
          <w:i/>
        </w:rPr>
        <w:t>20/05-1</w:t>
      </w:r>
      <w:r w:rsidRPr="00B138F3">
        <w:rPr>
          <w:rFonts w:ascii="GHEA Grapalat" w:hAnsi="GHEA Grapalat"/>
          <w:i/>
        </w:rPr>
        <w:t>"</w:t>
      </w:r>
      <w:r w:rsidRPr="00B138F3">
        <w:rPr>
          <w:rStyle w:val="af6"/>
          <w:rFonts w:ascii="GHEA Grapalat" w:hAnsi="GHEA Grapalat"/>
          <w:i/>
        </w:rPr>
        <w:footnoteReference w:customMarkFollows="1" w:id="25"/>
        <w:t>*</w:t>
      </w:r>
    </w:p>
    <w:p w:rsidR="00AF4211" w:rsidRPr="002A4554"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4398"/>
      </w:tblGrid>
      <w:tr w:rsidR="00FF3DE9" w:rsidRPr="00B138F3" w:rsidTr="003D2146">
        <w:tc>
          <w:tcPr>
            <w:tcW w:w="4786" w:type="dxa"/>
          </w:tcPr>
          <w:p w:rsidR="000A214C" w:rsidRPr="00B138F3" w:rsidRDefault="000A214C" w:rsidP="003D2146">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3D2146">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26"/>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3D7C34" w:rsidRDefault="000A214C" w:rsidP="003D7C34">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3D7C34">
        <w:rPr>
          <w:rFonts w:ascii="GHEA Grapalat" w:hAnsi="GHEA Grapalat"/>
          <w:b/>
          <w:i/>
          <w:u w:val="single"/>
          <w:lang w:val="af-ZA"/>
        </w:rPr>
        <w:t>Касахский общинный муниципалитет</w:t>
      </w:r>
      <w:r w:rsidR="003D7C34" w:rsidRPr="00DA5EA0">
        <w:rPr>
          <w:rFonts w:ascii="GHEA Grapalat" w:hAnsi="GHEA Grapalat"/>
        </w:rPr>
        <w:t xml:space="preserve"> </w:t>
      </w:r>
      <w:r w:rsidRPr="00B138F3">
        <w:rPr>
          <w:rFonts w:ascii="GHEA Grapalat" w:hAnsi="GHEA Grapalat"/>
          <w:spacing w:val="-6"/>
        </w:rPr>
        <w:t>*(далее — Заказчик)</w:t>
      </w:r>
      <w:r w:rsidR="003D7C34">
        <w:rPr>
          <w:rFonts w:ascii="GHEA Grapalat" w:hAnsi="GHEA Grapalat"/>
          <w:spacing w:val="-6"/>
        </w:rPr>
        <w:t xml:space="preserve"> </w:t>
      </w:r>
      <w:r w:rsidRPr="00B138F3">
        <w:rPr>
          <w:rFonts w:ascii="GHEA Grapalat" w:hAnsi="GHEA Grapalat"/>
        </w:rPr>
        <w:t xml:space="preserve">процедуре закупок под кодом </w:t>
      </w:r>
      <w:r w:rsidR="003D7C34">
        <w:rPr>
          <w:rFonts w:ascii="GHEA Grapalat" w:hAnsi="GHEA Grapalat"/>
          <w:i/>
        </w:rPr>
        <w:t>KMQH-GHAShDzB-</w:t>
      </w:r>
      <w:r w:rsidR="004231F6">
        <w:rPr>
          <w:rFonts w:ascii="GHEA Grapalat" w:hAnsi="GHEA Grapalat"/>
          <w:i/>
        </w:rPr>
        <w:t>20/05-1</w:t>
      </w:r>
      <w:r w:rsidRPr="00B138F3">
        <w:rPr>
          <w:rFonts w:ascii="GHEA Grapalat" w:hAnsi="GHEA Grapalat"/>
        </w:rPr>
        <w:t xml:space="preserve">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w:t>
      </w:r>
      <w:r w:rsidRPr="00B138F3">
        <w:rPr>
          <w:rFonts w:ascii="GHEA Grapalat" w:hAnsi="GHEA Grapalat"/>
        </w:rPr>
        <w:lastRenderedPageBreak/>
        <w:t xml:space="preserve">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w:t>
      </w:r>
      <w:proofErr w:type="gramStart"/>
      <w:r w:rsidRPr="00B138F3">
        <w:rPr>
          <w:rFonts w:ascii="GHEA Grapalat" w:hAnsi="GHEA Grapalat"/>
        </w:rPr>
        <w:t>представления</w:t>
      </w:r>
      <w:proofErr w:type="gramEnd"/>
      <w:r w:rsidRPr="00B138F3">
        <w:rPr>
          <w:rFonts w:ascii="GHEA Grapalat" w:hAnsi="GHEA Grapalat"/>
        </w:rPr>
        <w:t xml:space="preserve">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0A214C" w:rsidRPr="006672BA"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6672BA"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6672BA" w:rsidRPr="006672BA">
        <w:rPr>
          <w:rFonts w:ascii="GHEA Grapalat" w:hAnsi="GHEA Grapalat"/>
        </w:rPr>
        <w:t>К</w:t>
      </w:r>
      <w:r w:rsidR="006672BA" w:rsidRPr="00CF4C91">
        <w:rPr>
          <w:rFonts w:ascii="GHEA Grapalat" w:hAnsi="GHEA Grapalat"/>
        </w:rPr>
        <w:t>омпанией по заключаемому договору обязательств, включительно</w:t>
      </w:r>
      <w:r w:rsidR="006672BA" w:rsidRPr="006672BA">
        <w:rPr>
          <w:rFonts w:ascii="GHEA Grapalat" w:hAnsi="GHEA Grapalat"/>
        </w:rPr>
        <w:t>.</w:t>
      </w:r>
    </w:p>
    <w:p w:rsidR="00F331AD" w:rsidRPr="002A4554" w:rsidRDefault="000A214C" w:rsidP="00F331AD">
      <w:pPr>
        <w:widowControl w:val="0"/>
        <w:tabs>
          <w:tab w:val="left" w:pos="1134"/>
        </w:tabs>
        <w:spacing w:after="160"/>
        <w:ind w:firstLine="567"/>
        <w:jc w:val="both"/>
        <w:rPr>
          <w:rFonts w:ascii="GHEA Grapalat" w:hAnsi="GHEA Grapalat"/>
        </w:rPr>
      </w:pPr>
      <w:r w:rsidRPr="00B138F3">
        <w:rPr>
          <w:rFonts w:ascii="GHEA Grapalat" w:hAnsi="GHEA Grapalat"/>
        </w:rPr>
        <w:t>2.2.</w:t>
      </w:r>
      <w:r w:rsidRPr="00B138F3">
        <w:rPr>
          <w:rFonts w:ascii="GHEA Grapalat" w:hAnsi="GHEA Grapalat"/>
        </w:rPr>
        <w:tab/>
        <w:t>Представив настоящее Соглашение и прилагаемое Требование в Банк-</w:t>
      </w:r>
      <w:r w:rsidRPr="00B138F3">
        <w:rPr>
          <w:rFonts w:ascii="GHEA Grapalat" w:hAnsi="GHEA Grapalat"/>
        </w:rPr>
        <w:lastRenderedPageBreak/>
        <w:t xml:space="preserve">плательщик: </w:t>
      </w:r>
    </w:p>
    <w:p w:rsidR="00F331AD" w:rsidRPr="00B138F3"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F331AD" w:rsidRPr="00B138F3" w:rsidDel="00A13215"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331AD" w:rsidRPr="00B138F3" w:rsidRDefault="00F331AD" w:rsidP="00F331AD">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754"/>
        <w:tblW w:w="10980" w:type="dxa"/>
        <w:tblLook w:val="0000" w:firstRow="0" w:lastRow="0" w:firstColumn="0" w:lastColumn="0" w:noHBand="0" w:noVBand="0"/>
      </w:tblPr>
      <w:tblGrid>
        <w:gridCol w:w="5616"/>
        <w:gridCol w:w="5364"/>
      </w:tblGrid>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3402"/>
              </w:tabs>
              <w:spacing w:after="160"/>
              <w:ind w:left="360"/>
              <w:rPr>
                <w:rFonts w:ascii="GHEA Grapalat" w:hAnsi="GHEA Grapalat" w:cs="Sylfaen"/>
                <w:b/>
                <w:bCs/>
                <w:lang w:val="en-US"/>
              </w:rPr>
            </w:pPr>
            <w:r w:rsidRPr="002849A6">
              <w:rPr>
                <w:rFonts w:ascii="GHEA Grapalat" w:hAnsi="GHEA Grapalat"/>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3D7C34"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D7C34" w:rsidRPr="00B138F3" w:rsidRDefault="003D7C34" w:rsidP="003D7C34">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A505E1">
              <w:rPr>
                <w:rFonts w:ascii="GHEA Grapalat" w:hAnsi="GHEA Grapalat"/>
                <w:b/>
                <w:u w:val="single"/>
              </w:rPr>
              <w:t xml:space="preserve">: </w:t>
            </w:r>
            <w:r w:rsidRPr="00A505E1">
              <w:rPr>
                <w:rFonts w:ascii="GHEA Grapalat" w:hAnsi="GHEA Grapalat"/>
                <w:b/>
                <w:i/>
                <w:u w:val="single"/>
                <w:lang w:val="af-ZA"/>
              </w:rPr>
              <w:t xml:space="preserve"> </w:t>
            </w:r>
            <w:r>
              <w:rPr>
                <w:rFonts w:ascii="GHEA Grapalat" w:hAnsi="GHEA Grapalat"/>
                <w:b/>
                <w:i/>
                <w:u w:val="single"/>
                <w:lang w:val="af-ZA"/>
              </w:rPr>
              <w:t>Касахский общинный муниципалитет</w:t>
            </w:r>
          </w:p>
        </w:tc>
      </w:tr>
      <w:tr w:rsidR="003D7C34"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D7C34" w:rsidRPr="00B138F3" w:rsidRDefault="003D7C34" w:rsidP="003D7C34">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3D7C34" w:rsidRPr="00B138F3"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D7C34" w:rsidRPr="00B138F3" w:rsidRDefault="003D7C34" w:rsidP="003D7C34">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Pr>
                <w:rFonts w:ascii="GHEA Grapalat" w:hAnsi="GHEA Grapalat"/>
              </w:rPr>
              <w:t xml:space="preserve"> 03300782</w:t>
            </w:r>
          </w:p>
        </w:tc>
      </w:tr>
      <w:tr w:rsidR="003D7C34"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D7C34" w:rsidRPr="00A505E1" w:rsidRDefault="003D7C34" w:rsidP="003D7C34">
            <w:pPr>
              <w:widowControl w:val="0"/>
              <w:tabs>
                <w:tab w:val="left" w:pos="855"/>
              </w:tabs>
              <w:spacing w:after="160"/>
              <w:ind w:left="360"/>
              <w:rPr>
                <w:rFonts w:ascii="GHEA Grapalat" w:hAnsi="GHEA Grapalat"/>
                <w:lang w:val="hy-AM"/>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Pr>
                <w:rFonts w:ascii="GHEA Grapalat" w:hAnsi="GHEA Grapalat"/>
              </w:rPr>
              <w:t xml:space="preserve"> </w:t>
            </w:r>
            <w:r>
              <w:rPr>
                <w:rStyle w:val="10"/>
                <w:rFonts w:ascii="Roboto" w:hAnsi="Roboto"/>
                <w:color w:val="000000"/>
                <w:sz w:val="21"/>
                <w:szCs w:val="21"/>
                <w:shd w:val="clear" w:color="auto" w:fill="FFFFFF"/>
              </w:rPr>
              <w:t xml:space="preserve"> </w:t>
            </w:r>
            <w:r>
              <w:t xml:space="preserve"> </w:t>
            </w:r>
            <w:r w:rsidRPr="00391542">
              <w:rPr>
                <w:rStyle w:val="af5"/>
                <w:rFonts w:ascii="Roboto" w:hAnsi="Roboto"/>
                <w:color w:val="000000"/>
                <w:sz w:val="21"/>
                <w:szCs w:val="21"/>
                <w:shd w:val="clear" w:color="auto" w:fill="FFFFFF"/>
              </w:rPr>
              <w:t>Оперативное управление МО РА</w:t>
            </w:r>
          </w:p>
        </w:tc>
      </w:tr>
      <w:tr w:rsidR="003D7C34"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D7C34" w:rsidRPr="00B138F3" w:rsidRDefault="003D7C34" w:rsidP="003D7C34">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r>
              <w:rPr>
                <w:rFonts w:ascii="GHEA Grapalat" w:hAnsi="GHEA Grapalat"/>
              </w:rPr>
              <w:t xml:space="preserve"> </w:t>
            </w:r>
            <w:r>
              <w:rPr>
                <w:rFonts w:ascii="GHEA Grapalat" w:hAnsi="GHEA Grapalat" w:cs="Arial"/>
                <w:sz w:val="20"/>
                <w:szCs w:val="20"/>
              </w:rPr>
              <w:t>900112105067</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2849A6">
            <w:pPr>
              <w:widowControl w:val="0"/>
              <w:tabs>
                <w:tab w:val="left" w:pos="851"/>
              </w:tabs>
              <w:spacing w:after="160"/>
              <w:rPr>
                <w:rFonts w:ascii="GHEA Grapalat" w:hAnsi="GHEA Grapalat" w:cs="Sylfaen"/>
              </w:rPr>
            </w:pPr>
            <w:r w:rsidRPr="00B138F3">
              <w:rPr>
                <w:rFonts w:ascii="GHEA Grapalat" w:hAnsi="GHEA Grapalat"/>
              </w:rPr>
              <w:lastRenderedPageBreak/>
              <w:t>22.а.</w:t>
            </w:r>
            <w:r w:rsidRPr="00B138F3">
              <w:rPr>
                <w:rFonts w:ascii="GHEA Grapalat" w:hAnsi="GHEA Grapalat"/>
              </w:rPr>
              <w:tab/>
              <w:t>Подписи бенефициара</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2849A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jc w:val="right"/>
              <w:rPr>
                <w:rFonts w:ascii="GHEA Grapalat" w:hAnsi="GHEA Grapalat" w:cs="Tahoma"/>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2849A6">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2849A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2849A6">
            <w:pPr>
              <w:widowControl w:val="0"/>
              <w:spacing w:after="160"/>
              <w:rPr>
                <w:rFonts w:ascii="GHEA Grapalat" w:hAnsi="GHEA Grapalat"/>
              </w:rPr>
            </w:pPr>
          </w:p>
          <w:p w:rsidR="00BE2572" w:rsidRPr="00B138F3" w:rsidRDefault="00BE2572" w:rsidP="002849A6">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2849A6">
            <w:pPr>
              <w:widowControl w:val="0"/>
              <w:spacing w:after="160"/>
              <w:rPr>
                <w:rFonts w:ascii="GHEA Grapalat" w:hAnsi="GHEA Grapalat" w:cs="Tahoma"/>
              </w:rPr>
            </w:pPr>
          </w:p>
          <w:p w:rsidR="00BE2572" w:rsidRPr="00B138F3" w:rsidRDefault="00BE2572"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2849A6">
            <w:pPr>
              <w:widowControl w:val="0"/>
              <w:spacing w:after="160"/>
              <w:rPr>
                <w:rFonts w:ascii="GHEA Grapalat" w:hAnsi="GHEA Grapalat" w:cs="Tahoma"/>
              </w:rPr>
            </w:pPr>
          </w:p>
          <w:p w:rsidR="00BE2572" w:rsidRPr="00B138F3" w:rsidRDefault="00BE2572" w:rsidP="002849A6">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2849A6">
            <w:pPr>
              <w:widowControl w:val="0"/>
              <w:spacing w:after="160"/>
              <w:rPr>
                <w:rFonts w:ascii="GHEA Grapalat" w:hAnsi="GHEA Grapalat" w:cs="Arial"/>
              </w:rPr>
            </w:pPr>
          </w:p>
        </w:tc>
      </w:tr>
      <w:tr w:rsidR="00B138F3"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2849A6">
            <w:pPr>
              <w:widowControl w:val="0"/>
              <w:spacing w:after="160"/>
              <w:rPr>
                <w:rFonts w:ascii="GHEA Grapalat" w:hAnsi="GHEA Grapalat"/>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w:t>
            </w:r>
            <w:r w:rsidRPr="00B138F3">
              <w:rPr>
                <w:rFonts w:ascii="GHEA Grapalat" w:hAnsi="GHEA Grapalat"/>
                <w:sz w:val="18"/>
                <w:szCs w:val="18"/>
              </w:rPr>
              <w:lastRenderedPageBreak/>
              <w:t>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w:t>
            </w:r>
            <w:r w:rsidRPr="00B138F3">
              <w:rPr>
                <w:rFonts w:ascii="GHEA Grapalat" w:hAnsi="GHEA Grapalat"/>
                <w:sz w:val="18"/>
                <w:szCs w:val="18"/>
              </w:rPr>
              <w:lastRenderedPageBreak/>
              <w:t>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BB28C8" w:rsidRPr="009F3DC7" w:rsidRDefault="00BB28C8" w:rsidP="00BB28C8">
      <w:pPr>
        <w:pStyle w:val="31"/>
        <w:widowControl w:val="0"/>
        <w:spacing w:after="160"/>
        <w:jc w:val="right"/>
        <w:rPr>
          <w:rFonts w:ascii="GHEA Grapalat" w:hAnsi="GHEA Grapalat" w:cs="Sylfaen"/>
          <w:b/>
          <w:sz w:val="24"/>
          <w:szCs w:val="24"/>
        </w:rPr>
      </w:pPr>
      <w:r w:rsidRPr="009F3DC7">
        <w:rPr>
          <w:rFonts w:ascii="GHEA Grapalat" w:hAnsi="GHEA Grapalat"/>
          <w:b/>
          <w:sz w:val="24"/>
          <w:szCs w:val="24"/>
        </w:rPr>
        <w:lastRenderedPageBreak/>
        <w:t>Приложение №</w:t>
      </w:r>
      <w:r w:rsidR="005B4254">
        <w:rPr>
          <w:rFonts w:ascii="GHEA Grapalat" w:hAnsi="GHEA Grapalat"/>
          <w:b/>
          <w:sz w:val="24"/>
          <w:szCs w:val="24"/>
        </w:rPr>
        <w:t>7</w:t>
      </w:r>
      <w:r w:rsidR="00A97676">
        <w:rPr>
          <w:rStyle w:val="af6"/>
          <w:rFonts w:ascii="GHEA Grapalat" w:hAnsi="GHEA Grapalat" w:cs="Sylfaen"/>
          <w:b/>
          <w:sz w:val="24"/>
          <w:szCs w:val="24"/>
        </w:rPr>
        <w:footnoteReference w:customMarkFollows="1" w:id="27"/>
        <w:t>25</w:t>
      </w:r>
    </w:p>
    <w:p w:rsidR="00BB28C8" w:rsidRPr="009F3DC7" w:rsidRDefault="00BB28C8" w:rsidP="00BB28C8">
      <w:pPr>
        <w:pStyle w:val="31"/>
        <w:widowControl w:val="0"/>
        <w:spacing w:after="160"/>
        <w:jc w:val="right"/>
        <w:rPr>
          <w:rFonts w:ascii="GHEA Grapalat" w:hAnsi="GHEA Grapalat" w:cs="Sylfaen"/>
          <w:b/>
          <w:sz w:val="24"/>
          <w:szCs w:val="24"/>
        </w:rPr>
      </w:pPr>
      <w:r w:rsidRPr="009F3DC7">
        <w:rPr>
          <w:rFonts w:ascii="GHEA Grapalat" w:hAnsi="GHEA Grapalat"/>
          <w:b/>
          <w:sz w:val="24"/>
          <w:szCs w:val="24"/>
        </w:rPr>
        <w:t xml:space="preserve">к Приглашению на </w:t>
      </w:r>
      <w:r w:rsidR="00EB0498">
        <w:rPr>
          <w:rFonts w:ascii="GHEA Grapalat" w:hAnsi="GHEA Grapalat"/>
          <w:b/>
          <w:sz w:val="24"/>
          <w:szCs w:val="24"/>
        </w:rPr>
        <w:t>запрос котировок</w:t>
      </w:r>
      <w:r w:rsidRPr="00744E7F">
        <w:rPr>
          <w:rFonts w:ascii="GHEA Grapalat" w:hAnsi="GHEA Grapalat" w:cs="Sylfaen"/>
          <w:b/>
          <w:sz w:val="24"/>
          <w:szCs w:val="24"/>
        </w:rPr>
        <w:br/>
      </w:r>
      <w:r w:rsidRPr="009F3DC7">
        <w:rPr>
          <w:rFonts w:ascii="GHEA Grapalat" w:hAnsi="GHEA Grapalat"/>
          <w:b/>
          <w:sz w:val="24"/>
          <w:szCs w:val="24"/>
        </w:rPr>
        <w:t xml:space="preserve">под кодом </w:t>
      </w:r>
      <w:r>
        <w:rPr>
          <w:rFonts w:ascii="GHEA Grapalat" w:hAnsi="GHEA Grapalat"/>
          <w:b/>
          <w:sz w:val="24"/>
          <w:szCs w:val="24"/>
        </w:rPr>
        <w:t xml:space="preserve">" </w:t>
      </w:r>
      <w:r w:rsidR="0038629C">
        <w:rPr>
          <w:rFonts w:ascii="GHEA Grapalat" w:hAnsi="GHEA Grapalat"/>
          <w:b/>
          <w:sz w:val="24"/>
          <w:szCs w:val="24"/>
        </w:rPr>
        <w:t>KMQH-GHAShDzB-</w:t>
      </w:r>
      <w:r w:rsidR="004231F6">
        <w:rPr>
          <w:rFonts w:ascii="GHEA Grapalat" w:hAnsi="GHEA Grapalat"/>
          <w:b/>
          <w:sz w:val="24"/>
          <w:szCs w:val="24"/>
        </w:rPr>
        <w:t>20/05-1</w:t>
      </w:r>
      <w:r>
        <w:rPr>
          <w:rFonts w:ascii="GHEA Grapalat" w:hAnsi="GHEA Grapalat"/>
          <w:b/>
          <w:sz w:val="24"/>
          <w:szCs w:val="24"/>
        </w:rPr>
        <w:t xml:space="preserve">" </w:t>
      </w:r>
      <w:r w:rsidRPr="009F3DC7">
        <w:rPr>
          <w:rFonts w:ascii="GHEA Grapalat" w:hAnsi="GHEA Grapalat"/>
          <w:b/>
          <w:sz w:val="24"/>
          <w:szCs w:val="24"/>
        </w:rPr>
        <w:t>*</w:t>
      </w:r>
    </w:p>
    <w:p w:rsidR="00BB28C8" w:rsidRPr="009F3DC7" w:rsidRDefault="00BB28C8" w:rsidP="00BB28C8">
      <w:pPr>
        <w:widowControl w:val="0"/>
        <w:tabs>
          <w:tab w:val="left" w:pos="2268"/>
        </w:tabs>
        <w:spacing w:after="160" w:line="360" w:lineRule="auto"/>
        <w:ind w:firstLine="567"/>
        <w:jc w:val="right"/>
        <w:rPr>
          <w:rFonts w:ascii="GHEA Grapalat" w:hAnsi="GHEA Grapalat"/>
        </w:rPr>
      </w:pPr>
    </w:p>
    <w:p w:rsidR="00BB28C8" w:rsidRPr="000A3450"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ДОГОВОР ГОСУДАРСТВЕННОЙ ЗАКУПКИ НА ВЫПОЛНЕНИЕ ПОДРЯДНЫХ РАБОТ ДЛЯ</w:t>
      </w:r>
      <w:r w:rsidRPr="000A3450">
        <w:rPr>
          <w:rFonts w:ascii="GHEA Grapalat" w:hAnsi="GHEA Grapalat"/>
          <w:b/>
        </w:rPr>
        <w:t xml:space="preserve"> </w:t>
      </w:r>
      <w:r w:rsidRPr="009F3DC7">
        <w:rPr>
          <w:rFonts w:ascii="GHEA Grapalat" w:hAnsi="GHEA Grapalat"/>
          <w:b/>
        </w:rPr>
        <w:t>НУЖД ГОСУДАРСТВА</w:t>
      </w:r>
    </w:p>
    <w:p w:rsidR="00BB28C8" w:rsidRPr="000A3450" w:rsidRDefault="00BB28C8" w:rsidP="00BB28C8">
      <w:pPr>
        <w:widowControl w:val="0"/>
        <w:spacing w:after="160" w:line="360" w:lineRule="auto"/>
        <w:ind w:firstLine="567"/>
        <w:jc w:val="center"/>
        <w:rPr>
          <w:rFonts w:ascii="GHEA Grapalat" w:hAnsi="GHEA Grapalat"/>
          <w:b/>
          <w:lang w:val="en-US"/>
        </w:rPr>
      </w:pPr>
      <w:r>
        <w:rPr>
          <w:rFonts w:ascii="GHEA Grapalat" w:hAnsi="GHEA Grapalat"/>
          <w:b/>
        </w:rPr>
        <w:t>№ _____________</w:t>
      </w:r>
    </w:p>
    <w:tbl>
      <w:tblPr>
        <w:tblStyle w:val="aff2"/>
        <w:tblW w:w="92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rsidTr="003D7C34">
        <w:tc>
          <w:tcPr>
            <w:tcW w:w="4503" w:type="dxa"/>
          </w:tcPr>
          <w:p w:rsidR="00BB28C8" w:rsidRPr="0048136F" w:rsidRDefault="00BB28C8" w:rsidP="003D2146">
            <w:pPr>
              <w:widowControl w:val="0"/>
              <w:tabs>
                <w:tab w:val="left" w:pos="720"/>
                <w:tab w:val="left" w:pos="1440"/>
                <w:tab w:val="left" w:pos="8865"/>
              </w:tabs>
              <w:spacing w:after="160" w:line="360" w:lineRule="auto"/>
              <w:ind w:firstLine="567"/>
              <w:jc w:val="both"/>
              <w:rPr>
                <w:rFonts w:ascii="GHEA Grapalat" w:hAnsi="GHEA Grapalat"/>
                <w:lang w:val="en-US"/>
              </w:rPr>
            </w:pPr>
            <w:r w:rsidRPr="009F3DC7">
              <w:rPr>
                <w:rFonts w:ascii="GHEA Grapalat" w:hAnsi="GHEA Grapalat"/>
              </w:rPr>
              <w:t xml:space="preserve">г. </w:t>
            </w:r>
          </w:p>
        </w:tc>
        <w:tc>
          <w:tcPr>
            <w:tcW w:w="4784" w:type="dxa"/>
          </w:tcPr>
          <w:p w:rsidR="00BB28C8" w:rsidRPr="0048136F" w:rsidRDefault="00BB28C8" w:rsidP="0038629C">
            <w:pPr>
              <w:widowControl w:val="0"/>
              <w:tabs>
                <w:tab w:val="left" w:pos="456"/>
                <w:tab w:val="left" w:pos="1451"/>
                <w:tab w:val="left" w:pos="2271"/>
                <w:tab w:val="left" w:pos="8865"/>
              </w:tabs>
              <w:spacing w:after="160" w:line="360" w:lineRule="auto"/>
              <w:ind w:firstLine="33"/>
              <w:jc w:val="right"/>
              <w:rPr>
                <w:rFonts w:ascii="GHEA Grapalat" w:hAnsi="GHEA Grapalat" w:cs="Sylfaen"/>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r w:rsidR="0038629C" w:rsidTr="003D7C34">
        <w:tc>
          <w:tcPr>
            <w:tcW w:w="4503" w:type="dxa"/>
          </w:tcPr>
          <w:p w:rsidR="0038629C" w:rsidRPr="009F3DC7" w:rsidRDefault="0038629C" w:rsidP="003D2146">
            <w:pPr>
              <w:widowControl w:val="0"/>
              <w:tabs>
                <w:tab w:val="left" w:pos="720"/>
                <w:tab w:val="left" w:pos="1440"/>
                <w:tab w:val="left" w:pos="8865"/>
              </w:tabs>
              <w:spacing w:after="160" w:line="360" w:lineRule="auto"/>
              <w:ind w:firstLine="567"/>
              <w:jc w:val="both"/>
              <w:rPr>
                <w:rFonts w:ascii="GHEA Grapalat" w:hAnsi="GHEA Grapalat"/>
              </w:rPr>
            </w:pPr>
          </w:p>
        </w:tc>
        <w:tc>
          <w:tcPr>
            <w:tcW w:w="4784" w:type="dxa"/>
          </w:tcPr>
          <w:p w:rsidR="0038629C" w:rsidRPr="009F3DC7" w:rsidRDefault="0038629C" w:rsidP="003D7C34">
            <w:pPr>
              <w:widowControl w:val="0"/>
              <w:tabs>
                <w:tab w:val="left" w:pos="456"/>
                <w:tab w:val="left" w:pos="1451"/>
                <w:tab w:val="left" w:pos="2271"/>
                <w:tab w:val="left" w:pos="8865"/>
              </w:tabs>
              <w:spacing w:after="160" w:line="360" w:lineRule="auto"/>
              <w:rPr>
                <w:rFonts w:ascii="GHEA Grapalat" w:hAnsi="GHEA Grapalat"/>
              </w:rPr>
            </w:pPr>
          </w:p>
        </w:tc>
      </w:tr>
    </w:tbl>
    <w:p w:rsidR="00BB28C8" w:rsidRPr="009F3DC7" w:rsidRDefault="003D7C34" w:rsidP="00BB28C8">
      <w:pPr>
        <w:widowControl w:val="0"/>
        <w:spacing w:after="160" w:line="360" w:lineRule="auto"/>
        <w:jc w:val="both"/>
        <w:rPr>
          <w:rFonts w:ascii="GHEA Grapalat" w:hAnsi="GHEA Grapalat" w:cs="Sylfaen"/>
        </w:rPr>
      </w:pPr>
      <w:r>
        <w:rPr>
          <w:rFonts w:ascii="GHEA Grapalat" w:hAnsi="GHEA Grapalat"/>
          <w:b/>
          <w:i/>
          <w:lang w:val="af-ZA"/>
        </w:rPr>
        <w:t>Касахский общинный муниципалитет</w:t>
      </w:r>
      <w:r w:rsidR="00BB28C8" w:rsidRPr="00A542E3">
        <w:rPr>
          <w:rFonts w:ascii="GHEA Grapalat" w:hAnsi="GHEA Grapalat"/>
        </w:rPr>
        <w:t>,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rsidR="00BB28C8" w:rsidRPr="009F3DC7" w:rsidRDefault="00BB28C8" w:rsidP="00BB28C8">
      <w:pPr>
        <w:widowControl w:val="0"/>
        <w:spacing w:after="160" w:line="360" w:lineRule="auto"/>
        <w:jc w:val="center"/>
        <w:rPr>
          <w:rFonts w:ascii="GHEA Grapalat" w:hAnsi="GHEA Grapalat"/>
          <w:b/>
        </w:rPr>
      </w:pPr>
      <w:r>
        <w:rPr>
          <w:rFonts w:ascii="GHEA Grapalat" w:hAnsi="GHEA Grapalat"/>
          <w:b/>
        </w:rPr>
        <w:t>1.</w:t>
      </w:r>
      <w:r w:rsidRPr="0048136F">
        <w:rPr>
          <w:rFonts w:ascii="GHEA Grapalat" w:hAnsi="GHEA Grapalat"/>
          <w:b/>
        </w:rPr>
        <w:t xml:space="preserve"> </w:t>
      </w:r>
      <w:r w:rsidRPr="009F3DC7">
        <w:rPr>
          <w:rFonts w:ascii="GHEA Grapalat" w:hAnsi="GHEA Grapalat"/>
          <w:b/>
        </w:rPr>
        <w:t>ПРЕДМЕТ ДОГОВОРА</w:t>
      </w:r>
    </w:p>
    <w:p w:rsidR="00BB28C8" w:rsidRPr="0038629C" w:rsidRDefault="00BB28C8" w:rsidP="0038629C">
      <w:pPr>
        <w:ind w:firstLine="708"/>
        <w:jc w:val="both"/>
        <w:rPr>
          <w:rFonts w:ascii="GHEA Grapalat" w:hAnsi="GHEA Grapalat"/>
          <w:b/>
          <w:spacing w:val="2"/>
          <w:u w:val="single"/>
        </w:rPr>
      </w:pPr>
      <w:r w:rsidRPr="009F3DC7">
        <w:rPr>
          <w:rFonts w:ascii="GHEA Grapalat" w:hAnsi="GHEA Grapalat"/>
        </w:rPr>
        <w:t>1.</w:t>
      </w:r>
      <w:r>
        <w:rPr>
          <w:rFonts w:ascii="GHEA Grapalat" w:hAnsi="GHEA Grapalat"/>
        </w:rPr>
        <w:t>1.</w:t>
      </w:r>
      <w:r>
        <w:rPr>
          <w:rFonts w:ascii="GHEA Grapalat" w:hAnsi="GHEA Grapalat"/>
        </w:rPr>
        <w:tab/>
      </w:r>
      <w:r w:rsidRPr="000A3450">
        <w:rPr>
          <w:rFonts w:ascii="GHEA Grapalat" w:hAnsi="GHEA Grapalat"/>
        </w:rPr>
        <w:t>Подрядчик обязуется в установленном настоящим Договором порядке,</w:t>
      </w:r>
      <w:r w:rsidRPr="000A3450">
        <w:rPr>
          <w:rFonts w:ascii="Courier New" w:hAnsi="Courier New" w:cs="Courier New"/>
        </w:rPr>
        <w:t xml:space="preserve"> </w:t>
      </w:r>
      <w:r w:rsidRPr="000A3450">
        <w:rPr>
          <w:rFonts w:ascii="GHEA Grapalat" w:hAnsi="GHEA Grapalat"/>
        </w:rPr>
        <w:t xml:space="preserve">предусмотренных объемах, форме и сроках выполнять предусмотренные </w:t>
      </w:r>
      <w:r w:rsidR="00BD3389" w:rsidRPr="00BD3389">
        <w:rPr>
          <w:rFonts w:ascii="GHEA Grapalat" w:hAnsi="GHEA Grapalat"/>
        </w:rPr>
        <w:t>объемной ведомостью-</w:t>
      </w:r>
      <w:r w:rsidRPr="00BD3389">
        <w:rPr>
          <w:rFonts w:ascii="GHEA Grapalat" w:hAnsi="GHEA Grapalat"/>
        </w:rPr>
        <w:t> сметой,</w:t>
      </w:r>
      <w:r w:rsidRPr="000A3450">
        <w:rPr>
          <w:rFonts w:ascii="GHEA Grapalat" w:hAnsi="GHEA Grapalat"/>
          <w:spacing w:val="6"/>
        </w:rPr>
        <w:t xml:space="preserve"> установленной Приложением № 1 к настоящему Договору</w:t>
      </w:r>
      <w:r w:rsidRPr="000A3450">
        <w:rPr>
          <w:rFonts w:ascii="GHEA Grapalat" w:hAnsi="GHEA Grapalat"/>
          <w:spacing w:val="2"/>
        </w:rPr>
        <w:t xml:space="preserve"> </w:t>
      </w:r>
      <w:r w:rsidRPr="009F3DC7">
        <w:rPr>
          <w:rFonts w:ascii="GHEA Grapalat" w:hAnsi="GHEA Grapalat"/>
        </w:rPr>
        <w:t xml:space="preserve">(далее </w:t>
      </w:r>
      <w:r>
        <w:rPr>
          <w:rFonts w:ascii="GHEA Grapalat" w:hAnsi="GHEA Grapalat"/>
        </w:rPr>
        <w:t xml:space="preserve">— договор), </w:t>
      </w:r>
      <w:r w:rsidR="0038629C" w:rsidRPr="0038629C">
        <w:rPr>
          <w:rFonts w:ascii="GHEA Grapalat" w:hAnsi="GHEA Grapalat"/>
          <w:b/>
          <w:u w:val="single"/>
        </w:rPr>
        <w:t xml:space="preserve">Работы по ремонту асфальтобетонного покрытия на улицах </w:t>
      </w:r>
      <w:proofErr w:type="spellStart"/>
      <w:r w:rsidR="0038629C" w:rsidRPr="0038629C">
        <w:rPr>
          <w:rFonts w:ascii="GHEA Grapalat" w:hAnsi="GHEA Grapalat"/>
          <w:b/>
          <w:u w:val="single"/>
        </w:rPr>
        <w:t>Касахской</w:t>
      </w:r>
      <w:proofErr w:type="spellEnd"/>
      <w:r w:rsidR="0038629C" w:rsidRPr="0038629C">
        <w:rPr>
          <w:rFonts w:ascii="GHEA Grapalat" w:hAnsi="GHEA Grapalat"/>
          <w:b/>
          <w:u w:val="single"/>
        </w:rPr>
        <w:t xml:space="preserve"> общины </w:t>
      </w:r>
    </w:p>
    <w:p w:rsidR="00BB28C8" w:rsidRPr="009F3DC7" w:rsidRDefault="00BB28C8" w:rsidP="00BB28C8">
      <w:pPr>
        <w:widowControl w:val="0"/>
        <w:spacing w:after="160" w:line="360" w:lineRule="auto"/>
        <w:jc w:val="both"/>
        <w:rPr>
          <w:rFonts w:ascii="GHEA Grapalat" w:hAnsi="GHEA Grapalat"/>
        </w:rPr>
      </w:pPr>
      <w:r w:rsidRPr="009F3DC7">
        <w:rPr>
          <w:rFonts w:ascii="GHEA Grapalat" w:hAnsi="GHEA Grapalat"/>
        </w:rPr>
        <w:t>работы (далее — работа), а Заказчик обязуется принимать выполненную работу и платить за нее.</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 xml:space="preserve">Предусмотренные договором работы выполняются в соответствии с установленными законодательством Республики Армения стандартами, строительными нормами и правилами, проектом работы, а также в соответствии с </w:t>
      </w:r>
      <w:r w:rsidRPr="009F3DC7">
        <w:rPr>
          <w:rFonts w:ascii="GHEA Grapalat" w:hAnsi="GHEA Grapalat"/>
        </w:rPr>
        <w:lastRenderedPageBreak/>
        <w:t xml:space="preserve">составляющей неотъемлемую часть договора </w:t>
      </w:r>
      <w:r w:rsidR="00104071" w:rsidRPr="00BD3389">
        <w:rPr>
          <w:rFonts w:ascii="GHEA Grapalat" w:hAnsi="GHEA Grapalat"/>
        </w:rPr>
        <w:t>объемной ведомостью-</w:t>
      </w:r>
      <w:r w:rsidR="00104071" w:rsidRPr="00BD3389">
        <w:rPr>
          <w:rFonts w:ascii="Courier New" w:hAnsi="Courier New" w:cs="Courier New"/>
        </w:rPr>
        <w:t> </w:t>
      </w:r>
      <w:r w:rsidR="00104071" w:rsidRPr="00BD3389">
        <w:rPr>
          <w:rFonts w:ascii="GHEA Grapalat" w:hAnsi="GHEA Grapalat"/>
        </w:rPr>
        <w:t>сметой</w:t>
      </w:r>
      <w:r w:rsidR="00104071" w:rsidRPr="009F3DC7">
        <w:rPr>
          <w:rFonts w:ascii="GHEA Grapalat" w:hAnsi="GHEA Grapalat"/>
        </w:rPr>
        <w:t xml:space="preserve"> </w:t>
      </w:r>
      <w:r w:rsidRPr="009F3DC7">
        <w:rPr>
          <w:rFonts w:ascii="GHEA Grapalat" w:hAnsi="GHEA Grapalat"/>
        </w:rPr>
        <w:t>работы.</w:t>
      </w:r>
    </w:p>
    <w:p w:rsidR="00BB28C8" w:rsidRPr="003D7C34" w:rsidRDefault="00BB28C8" w:rsidP="003D7C34">
      <w:pPr>
        <w:widowControl w:val="0"/>
        <w:tabs>
          <w:tab w:val="left" w:pos="1134"/>
        </w:tabs>
        <w:spacing w:line="360" w:lineRule="auto"/>
        <w:ind w:firstLine="567"/>
        <w:jc w:val="both"/>
        <w:rPr>
          <w:rFonts w:ascii="GHEA Grapalat" w:hAnsi="GHEA Grapalat"/>
          <w:b/>
          <w:i/>
          <w:spacing w:val="6"/>
        </w:rPr>
      </w:pPr>
      <w:r w:rsidRPr="009F3DC7">
        <w:rPr>
          <w:rFonts w:ascii="GHEA Grapalat" w:hAnsi="GHEA Grapalat"/>
        </w:rPr>
        <w:t>1.</w:t>
      </w:r>
      <w:r>
        <w:rPr>
          <w:rFonts w:ascii="GHEA Grapalat" w:hAnsi="GHEA Grapalat"/>
        </w:rPr>
        <w:t>3.</w:t>
      </w:r>
      <w:r w:rsidRPr="000A3450">
        <w:rPr>
          <w:rFonts w:ascii="GHEA Grapalat" w:hAnsi="GHEA Grapalat"/>
          <w:spacing w:val="6"/>
        </w:rPr>
        <w:tab/>
        <w:t>Предусмотренные договором работы начинаются после вступления</w:t>
      </w:r>
      <w:r>
        <w:rPr>
          <w:rFonts w:ascii="Courier New" w:hAnsi="Courier New" w:cs="Courier New"/>
          <w:spacing w:val="6"/>
          <w:lang w:val="en-US"/>
        </w:rPr>
        <w:t> </w:t>
      </w:r>
      <w:r w:rsidRPr="000A3450">
        <w:rPr>
          <w:rFonts w:ascii="GHEA Grapalat" w:hAnsi="GHEA Grapalat"/>
          <w:spacing w:val="6"/>
        </w:rPr>
        <w:t>договора в силу и устанавливается следующий срок выполнения:</w:t>
      </w:r>
      <w:r w:rsidR="003D7C34">
        <w:rPr>
          <w:rFonts w:ascii="GHEA Grapalat" w:hAnsi="GHEA Grapalat"/>
          <w:spacing w:val="6"/>
          <w:lang w:val="hy-AM"/>
        </w:rPr>
        <w:t xml:space="preserve"> </w:t>
      </w:r>
      <w:r w:rsidR="003D7C34" w:rsidRPr="003D7C34">
        <w:rPr>
          <w:rFonts w:ascii="GHEA Grapalat" w:hAnsi="GHEA Grapalat"/>
          <w:b/>
          <w:i/>
        </w:rPr>
        <w:t xml:space="preserve">50 календарных дней со дня, следующего за днем </w:t>
      </w:r>
      <w:r w:rsidR="003D7C34" w:rsidRPr="003D7C34">
        <w:rPr>
          <w:rFonts w:ascii="Cambria Math" w:hAnsi="Cambria Math" w:cs="Cambria Math"/>
          <w:b/>
          <w:i/>
        </w:rPr>
        <w:t>​​</w:t>
      </w:r>
      <w:r w:rsidR="003D7C34" w:rsidRPr="003D7C34">
        <w:rPr>
          <w:rFonts w:ascii="GHEA Grapalat" w:hAnsi="GHEA Grapalat" w:cs="GHEA Grapalat"/>
          <w:b/>
          <w:i/>
        </w:rPr>
        <w:t>подписания</w:t>
      </w:r>
      <w:r w:rsidR="003D7C34" w:rsidRPr="003D7C34">
        <w:rPr>
          <w:rFonts w:ascii="GHEA Grapalat" w:hAnsi="GHEA Grapalat"/>
          <w:b/>
          <w:i/>
        </w:rPr>
        <w:t xml:space="preserve"> </w:t>
      </w:r>
      <w:r w:rsidR="003D7C34" w:rsidRPr="003D7C34">
        <w:rPr>
          <w:rFonts w:ascii="GHEA Grapalat" w:hAnsi="GHEA Grapalat" w:cs="GHEA Grapalat"/>
          <w:b/>
          <w:i/>
        </w:rPr>
        <w:t>договора</w:t>
      </w:r>
      <w:r w:rsidRPr="003D7C34">
        <w:rPr>
          <w:rFonts w:ascii="GHEA Grapalat" w:hAnsi="GHEA Grapalat"/>
          <w:b/>
          <w:i/>
        </w:rPr>
        <w:t>.</w:t>
      </w:r>
    </w:p>
    <w:p w:rsidR="00BB28C8" w:rsidRPr="009F3DC7" w:rsidRDefault="00BB28C8" w:rsidP="00BB28C8">
      <w:pPr>
        <w:widowControl w:val="0"/>
        <w:tabs>
          <w:tab w:val="left" w:pos="1134"/>
        </w:tabs>
        <w:spacing w:after="160" w:line="360" w:lineRule="auto"/>
        <w:ind w:left="3402"/>
        <w:jc w:val="both"/>
        <w:rPr>
          <w:rFonts w:ascii="GHEA Grapalat" w:hAnsi="GHEA Grapalat" w:cs="Times Armenian"/>
          <w:vertAlign w:val="superscript"/>
        </w:rPr>
      </w:pPr>
      <w:r w:rsidRPr="009F3DC7">
        <w:rPr>
          <w:rFonts w:ascii="GHEA Grapalat" w:hAnsi="GHEA Grapalat"/>
          <w:vertAlign w:val="superscript"/>
        </w:rPr>
        <w:t>окончательный срок выполнения работ</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 xml:space="preserve">Сроки выполнения предусмотренных договором отдельных видов работ, этапов и объемов устанавливаются согласованным сторонами календарным графиком (Приложение № 2). </w:t>
      </w:r>
    </w:p>
    <w:p w:rsidR="00BB28C8" w:rsidRPr="009F3DC7" w:rsidRDefault="00BB28C8" w:rsidP="00BB28C8">
      <w:pPr>
        <w:widowControl w:val="0"/>
        <w:tabs>
          <w:tab w:val="left" w:pos="1276"/>
        </w:tabs>
        <w:spacing w:after="160" w:line="360" w:lineRule="auto"/>
        <w:ind w:firstLine="567"/>
        <w:jc w:val="center"/>
        <w:rPr>
          <w:rFonts w:ascii="GHEA Grapalat" w:hAnsi="GHEA Grapalat"/>
          <w:b/>
        </w:rPr>
      </w:pPr>
      <w:r w:rsidRPr="009F3DC7">
        <w:rPr>
          <w:rFonts w:ascii="GHEA Grapalat" w:hAnsi="GHEA Grapalat"/>
          <w:b/>
        </w:rPr>
        <w:t>2. ВЫПОЛНЕНИЕ РАБОТ СРЕДСТВАМИ ПОДРЯДЧИКА</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силами, материалами и средствами Подрядчика. </w:t>
      </w:r>
    </w:p>
    <w:p w:rsidR="00BB28C8" w:rsidRPr="009F3DC7" w:rsidRDefault="00BB28C8" w:rsidP="00BB28C8">
      <w:pPr>
        <w:widowControl w:val="0"/>
        <w:tabs>
          <w:tab w:val="left" w:pos="1134"/>
          <w:tab w:val="left" w:pos="1276"/>
        </w:tabs>
        <w:spacing w:after="160" w:line="360" w:lineRule="auto"/>
        <w:ind w:firstLine="567"/>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rsidR="00BB28C8" w:rsidRPr="009F3DC7" w:rsidRDefault="00BB28C8" w:rsidP="00BB28C8">
      <w:pPr>
        <w:widowControl w:val="0"/>
        <w:spacing w:after="160" w:line="360" w:lineRule="auto"/>
        <w:jc w:val="center"/>
        <w:rPr>
          <w:rFonts w:ascii="GHEA Grapalat" w:hAnsi="GHEA Grapalat"/>
          <w:b/>
        </w:rPr>
      </w:pPr>
      <w:r w:rsidRPr="009F3DC7">
        <w:rPr>
          <w:rFonts w:ascii="GHEA Grapalat" w:hAnsi="GHEA Grapalat"/>
          <w:b/>
        </w:rPr>
        <w:t>3. ПРАВА И ОБЯЗАННОСТИ СТОРОН</w:t>
      </w:r>
    </w:p>
    <w:p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выполненной Подрядчиком работы, без вмешательства в его деятельность;</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2.</w:t>
      </w:r>
      <w:r>
        <w:rPr>
          <w:rFonts w:ascii="GHEA Grapalat" w:hAnsi="GHEA Grapalat"/>
        </w:rPr>
        <w:tab/>
      </w:r>
      <w:r w:rsidRPr="009F3DC7">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Не принимать результат работы, в случае ее несоответствия установленным законодательством Республики Армения положениям, требованиям документов, 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w:t>
      </w:r>
      <w:r w:rsidRPr="009F3DC7">
        <w:rPr>
          <w:rFonts w:ascii="GHEA Grapalat" w:hAnsi="GHEA Grapalat"/>
        </w:rPr>
        <w:lastRenderedPageBreak/>
        <w:t xml:space="preserve">предусмотренного пунктом 6.3 договора. </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124BE9">
        <w:rPr>
          <w:rFonts w:ascii="GHEA Grapalat" w:hAnsi="GHEA Grapalat"/>
        </w:rPr>
        <w:tab/>
      </w:r>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124BE9">
        <w:rPr>
          <w:rFonts w:ascii="GHEA Grapalat" w:hAnsi="GHEA Grapalat"/>
        </w:rPr>
        <w:tab/>
      </w:r>
      <w:r w:rsidRPr="009F3DC7">
        <w:rPr>
          <w:rFonts w:ascii="GHEA Grapalat" w:hAnsi="GHEA Grapalat"/>
        </w:rPr>
        <w:t>Подрядчик нарушил предусмотренный в пункте 1.3 договора срок (календарный график включительно),</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в)</w:t>
      </w:r>
      <w:r w:rsidRPr="00124BE9">
        <w:rPr>
          <w:rFonts w:ascii="GHEA Grapalat" w:hAnsi="GHEA Grapalat"/>
        </w:rPr>
        <w:tab/>
      </w:r>
      <w:r w:rsidRPr="009F3DC7">
        <w:rPr>
          <w:rFonts w:ascii="GHEA Grapalat" w:hAnsi="GHEA Grapalat"/>
        </w:rPr>
        <w:t>выполненная Подрядчиком работа не соответствует требованиям, установленным проектно-сметными документами,</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г)</w:t>
      </w:r>
      <w:r w:rsidRPr="00124BE9">
        <w:rPr>
          <w:rFonts w:ascii="GHEA Grapalat" w:hAnsi="GHEA Grapalat"/>
        </w:rPr>
        <w:tab/>
      </w:r>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rsidR="00BB28C8" w:rsidRPr="009F3DC7" w:rsidRDefault="00BB28C8" w:rsidP="003D7C34">
      <w:pPr>
        <w:ind w:firstLine="567"/>
        <w:rPr>
          <w:rFonts w:ascii="GHEA Grapalat" w:hAnsi="GHEA Grapalat" w:cs="Times Armenian"/>
          <w:b/>
        </w:rPr>
      </w:pPr>
      <w:r w:rsidRPr="009F3DC7">
        <w:rPr>
          <w:rFonts w:ascii="GHEA Grapalat" w:hAnsi="GHEA Grapalat"/>
          <w:b/>
        </w:rPr>
        <w:t>3.2.</w:t>
      </w:r>
      <w:r w:rsidRPr="00124BE9">
        <w:rPr>
          <w:rFonts w:ascii="GHEA Grapalat" w:hAnsi="GHEA Grapalat"/>
          <w:b/>
        </w:rPr>
        <w:tab/>
      </w:r>
      <w:r w:rsidRPr="009F3DC7">
        <w:rPr>
          <w:rFonts w:ascii="GHEA Grapalat" w:hAnsi="GHEA Grapalat"/>
          <w:b/>
        </w:rPr>
        <w:t>Заказчик обязан:</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lastRenderedPageBreak/>
        <w:t>3.2.</w:t>
      </w:r>
      <w:r>
        <w:rPr>
          <w:rFonts w:ascii="GHEA Grapalat" w:hAnsi="GHEA Grapalat"/>
        </w:rPr>
        <w:t>3.</w:t>
      </w:r>
      <w:r>
        <w:rPr>
          <w:rFonts w:ascii="GHEA Grapalat" w:hAnsi="GHEA Grapalat"/>
        </w:rPr>
        <w:tab/>
      </w:r>
      <w:r w:rsidRPr="009F3DC7">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BB28C8" w:rsidRPr="009F3DC7" w:rsidRDefault="00BB28C8" w:rsidP="003D7C34">
      <w:pPr>
        <w:widowControl w:val="0"/>
        <w:tabs>
          <w:tab w:val="left" w:pos="1276"/>
        </w:tabs>
        <w:spacing w:after="160" w:line="360" w:lineRule="auto"/>
        <w:jc w:val="both"/>
        <w:rPr>
          <w:rFonts w:ascii="GHEA Grapalat" w:hAnsi="GHEA Grapalat" w:cs="Times Armenian"/>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последнему. </w:t>
      </w:r>
    </w:p>
    <w:p w:rsidR="00BB28C8" w:rsidRPr="009F3DC7" w:rsidRDefault="00BB28C8" w:rsidP="00BB28C8">
      <w:pPr>
        <w:widowControl w:val="0"/>
        <w:tabs>
          <w:tab w:val="left" w:pos="1134"/>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A8246A">
        <w:rPr>
          <w:rFonts w:ascii="GHEA Grapalat" w:hAnsi="GHEA Grapalat"/>
        </w:rPr>
        <w:t xml:space="preserve"> </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3.3.</w:t>
      </w:r>
      <w:r>
        <w:rPr>
          <w:rFonts w:ascii="GHEA Grapalat" w:hAnsi="GHEA Grapalat"/>
        </w:rPr>
        <w:t>2.</w:t>
      </w:r>
      <w:r>
        <w:rPr>
          <w:rFonts w:ascii="GHEA Grapalat" w:hAnsi="GHEA Grapalat"/>
        </w:rPr>
        <w:tab/>
      </w:r>
      <w:r w:rsidRPr="009F3DC7">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rsidR="00BB28C8" w:rsidRPr="00124BE9"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9F3DC7">
        <w:rPr>
          <w:rFonts w:ascii="GHEA Grapalat" w:hAnsi="GHEA Grapalat"/>
        </w:rPr>
        <w:t>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силами, инструментами, механизмами, а также необходимыми материалами и в надлежащем качестве.</w:t>
      </w:r>
    </w:p>
    <w:p w:rsidR="00BB28C8" w:rsidRPr="00A8246A"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2.</w:t>
      </w:r>
      <w:r>
        <w:rPr>
          <w:rFonts w:ascii="GHEA Grapalat" w:hAnsi="GHEA Grapalat"/>
        </w:rPr>
        <w:tab/>
      </w:r>
      <w:r w:rsidRPr="009F3DC7">
        <w:rPr>
          <w:rFonts w:ascii="GHEA Grapalat" w:hAnsi="GHEA Grapalat"/>
        </w:rPr>
        <w:t>Выполнять указания Заказчика по части работы, если они не противоречат условиям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3.</w:t>
      </w:r>
      <w:r>
        <w:rPr>
          <w:rFonts w:ascii="GHEA Grapalat" w:hAnsi="GHEA Grapalat"/>
        </w:rPr>
        <w:tab/>
      </w:r>
      <w:r w:rsidRPr="009F3DC7">
        <w:rPr>
          <w:rFonts w:ascii="GHEA Grapalat" w:hAnsi="GHEA Grapalat"/>
        </w:rPr>
        <w:t xml:space="preserve">Обеспечивать выполнение строительно-монтажных работ в соответствии со строительными нормами, правилами и техническими условиями, провести </w:t>
      </w:r>
      <w:proofErr w:type="spellStart"/>
      <w:r w:rsidRPr="009F3DC7">
        <w:rPr>
          <w:rFonts w:ascii="GHEA Grapalat" w:hAnsi="GHEA Grapalat"/>
        </w:rPr>
        <w:t>индивидуальнoe</w:t>
      </w:r>
      <w:proofErr w:type="spellEnd"/>
      <w:r w:rsidRPr="009F3DC7">
        <w:rPr>
          <w:rFonts w:ascii="GHEA Grapalat" w:hAnsi="GHEA Grapalat"/>
        </w:rPr>
        <w:t xml:space="preserve"> испытание смонтированного им оборудования (электрического, отопительного, водоснабжения, канализационного, вентиляционного и прочего), принимать участие в комплексном испытании оборудования.</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lastRenderedPageBreak/>
        <w:t>3.4.</w:t>
      </w:r>
      <w:r>
        <w:rPr>
          <w:rFonts w:ascii="GHEA Grapalat" w:hAnsi="GHEA Grapalat"/>
        </w:rPr>
        <w:t>4.</w:t>
      </w:r>
      <w:r>
        <w:rPr>
          <w:rFonts w:ascii="GHEA Grapalat" w:hAnsi="GHEA Grapalat"/>
        </w:rPr>
        <w:tab/>
      </w:r>
      <w:r w:rsidRPr="009F3DC7">
        <w:rPr>
          <w:rFonts w:ascii="GHEA Grapalat" w:hAnsi="GHEA Grapalat"/>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 результата работы, а также сообщать сведения о возможных последствиях несоблюдения этих требований и правил.</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6.</w:t>
      </w:r>
      <w:r>
        <w:rPr>
          <w:rFonts w:ascii="GHEA Grapalat" w:hAnsi="GHEA Grapalat"/>
        </w:rPr>
        <w:tab/>
      </w:r>
      <w:r w:rsidRPr="009F3DC7">
        <w:rPr>
          <w:rFonts w:ascii="GHEA Grapalat" w:hAnsi="GHEA Grapalat"/>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свой счет и в установленный Заказчиком разумный срок устранять эти недостатки. </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3.4.</w:t>
      </w:r>
      <w:r>
        <w:rPr>
          <w:rFonts w:ascii="GHEA Grapalat" w:hAnsi="GHEA Grapalat"/>
        </w:rPr>
        <w:t>9.</w:t>
      </w:r>
      <w:r>
        <w:rPr>
          <w:rFonts w:ascii="GHEA Grapalat" w:hAnsi="GHEA Grapalat"/>
        </w:rPr>
        <w:tab/>
      </w:r>
      <w:r w:rsidRPr="009F3DC7">
        <w:rPr>
          <w:rFonts w:ascii="GHEA Grapalat" w:hAnsi="GHEA Grapalat"/>
        </w:rPr>
        <w:t>По договору устанавливается гарантийный срок в ---------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свой счет и в установленный Заказчиком разумный срок устранять эти недостатки</w:t>
      </w:r>
      <w:r w:rsidR="00C86F9C">
        <w:rPr>
          <w:rStyle w:val="af6"/>
          <w:rFonts w:ascii="GHEA Grapalat" w:hAnsi="GHEA Grapalat"/>
        </w:rPr>
        <w:footnoteReference w:customMarkFollows="1" w:id="28"/>
        <w:t>26</w:t>
      </w:r>
      <w:r w:rsidRPr="009F3DC7">
        <w:rPr>
          <w:rFonts w:ascii="GHEA Grapalat" w:hAnsi="GHEA Grapalat"/>
        </w:rPr>
        <w:t>.</w:t>
      </w:r>
    </w:p>
    <w:p w:rsidR="00BB28C8" w:rsidRPr="009F3DC7" w:rsidRDefault="00BB28C8" w:rsidP="00BB28C8">
      <w:pPr>
        <w:widowControl w:val="0"/>
        <w:tabs>
          <w:tab w:val="left" w:pos="1418"/>
        </w:tabs>
        <w:spacing w:after="160" w:line="360" w:lineRule="auto"/>
        <w:ind w:firstLine="567"/>
        <w:jc w:val="both"/>
        <w:rPr>
          <w:rFonts w:ascii="GHEA Grapalat" w:hAnsi="GHEA Grapalat"/>
        </w:rPr>
      </w:pPr>
      <w:r w:rsidRPr="009F3DC7">
        <w:rPr>
          <w:rFonts w:ascii="GHEA Grapalat" w:hAnsi="GHEA Grapalat"/>
        </w:rPr>
        <w:t>3.4.1</w:t>
      </w:r>
      <w:r>
        <w:rPr>
          <w:rFonts w:ascii="GHEA Grapalat" w:hAnsi="GHEA Grapalat"/>
        </w:rPr>
        <w:t>1.</w:t>
      </w:r>
      <w:r>
        <w:rPr>
          <w:rFonts w:ascii="GHEA Grapalat" w:hAnsi="GHEA Grapalat"/>
        </w:rPr>
        <w:tab/>
      </w:r>
      <w:r w:rsidRPr="009F3DC7">
        <w:rPr>
          <w:rFonts w:ascii="GHEA Grapalat" w:hAnsi="GHEA Grapalat"/>
        </w:rPr>
        <w:t>В течение срока действия обеспечени</w:t>
      </w:r>
      <w:r w:rsidR="006105DA">
        <w:rPr>
          <w:rFonts w:ascii="GHEA Grapalat" w:hAnsi="GHEA Grapalat"/>
        </w:rPr>
        <w:t xml:space="preserve">й квалификации и </w:t>
      </w:r>
      <w:r w:rsidRPr="009F3DC7">
        <w:rPr>
          <w:rFonts w:ascii="GHEA Grapalat" w:hAnsi="GHEA Grapalat"/>
        </w:rPr>
        <w:t xml:space="preserve">договора в случае начала процесса ликвидации или банкротства заранее в письменной форме </w:t>
      </w:r>
      <w:r w:rsidRPr="009F3DC7">
        <w:rPr>
          <w:rFonts w:ascii="GHEA Grapalat" w:hAnsi="GHEA Grapalat"/>
        </w:rPr>
        <w:lastRenderedPageBreak/>
        <w:t>уведомлять об этом Заказчика.</w:t>
      </w:r>
    </w:p>
    <w:p w:rsidR="00BB28C8"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4.</w:t>
      </w:r>
      <w:r w:rsidRPr="00A8246A">
        <w:rPr>
          <w:rFonts w:ascii="GHEA Grapalat" w:hAnsi="GHEA Grapalat"/>
          <w:b/>
        </w:rPr>
        <w:t xml:space="preserve"> </w:t>
      </w:r>
      <w:r w:rsidRPr="009F3DC7">
        <w:rPr>
          <w:rFonts w:ascii="GHEA Grapalat" w:hAnsi="GHEA Grapalat"/>
          <w:b/>
        </w:rPr>
        <w:t>ПОРЯДОК СДАЧИ И ПРИЕМКИ РАБОТЫ</w:t>
      </w:r>
    </w:p>
    <w:p w:rsidR="00563671" w:rsidRDefault="00563671" w:rsidP="00563671">
      <w:pPr>
        <w:widowControl w:val="0"/>
        <w:tabs>
          <w:tab w:val="left" w:pos="1134"/>
        </w:tabs>
        <w:spacing w:after="160" w:line="340" w:lineRule="auto"/>
        <w:ind w:firstLine="567"/>
        <w:jc w:val="both"/>
        <w:rPr>
          <w:rFonts w:ascii="GHEA Grapalat" w:hAnsi="GHEA Grapalat" w:cs="Sylfaen"/>
        </w:rPr>
      </w:pPr>
      <w:r>
        <w:rPr>
          <w:rFonts w:ascii="GHEA Grapalat" w:hAnsi="GHEA Grapalat"/>
        </w:rPr>
        <w:t>4.1.</w:t>
      </w:r>
      <w:r>
        <w:rPr>
          <w:rFonts w:ascii="GHEA Grapalat" w:hAnsi="GHEA Grapalat"/>
        </w:rPr>
        <w:tab/>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rsidR="00563671" w:rsidRDefault="00563671" w:rsidP="00563671">
      <w:pPr>
        <w:widowControl w:val="0"/>
        <w:spacing w:after="160" w:line="34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выполнения работы по договору, Подрядчик предоставляет </w:t>
      </w:r>
      <w:proofErr w:type="gramStart"/>
      <w:r>
        <w:rPr>
          <w:rFonts w:ascii="GHEA Grapalat" w:hAnsi="GHEA Grapalat"/>
        </w:rPr>
        <w:t>Заказчику</w:t>
      </w:r>
      <w:proofErr w:type="gramEnd"/>
      <w:r>
        <w:rPr>
          <w:rFonts w:ascii="GHEA Grapalat" w:hAnsi="GHEA Grapalat"/>
        </w:rPr>
        <w:t xml:space="preserve"> подписанный им документ, фиксирующий факт сдачи работы Заказчику (Приложение № 4.1) и </w:t>
      </w:r>
      <w:r w:rsidR="003D7C34">
        <w:rPr>
          <w:rFonts w:ascii="GHEA Grapalat" w:hAnsi="GHEA Grapalat"/>
          <w:lang w:val="hy-AM"/>
        </w:rPr>
        <w:t>2</w:t>
      </w:r>
      <w:r>
        <w:rPr>
          <w:rFonts w:ascii="GHEA Grapalat" w:hAnsi="GHEA Grapalat"/>
        </w:rPr>
        <w:t xml:space="preserve"> экземпляр акта сдачи-приемки (Приложение № 4). </w:t>
      </w:r>
    </w:p>
    <w:p w:rsidR="00563671" w:rsidRDefault="00563671" w:rsidP="00563671">
      <w:pPr>
        <w:widowControl w:val="0"/>
        <w:tabs>
          <w:tab w:val="left" w:pos="1134"/>
        </w:tabs>
        <w:spacing w:after="160" w:line="340" w:lineRule="auto"/>
        <w:ind w:firstLine="567"/>
        <w:jc w:val="both"/>
        <w:rPr>
          <w:rFonts w:ascii="GHEA Grapalat" w:hAnsi="GHEA Grapalat" w:cs="Sylfaen"/>
        </w:rPr>
      </w:pPr>
      <w:r>
        <w:rPr>
          <w:rFonts w:ascii="GHEA Grapalat" w:hAnsi="GHEA Grapalat"/>
        </w:rPr>
        <w:t>4.2.</w:t>
      </w:r>
      <w:r>
        <w:rPr>
          <w:rFonts w:ascii="GHEA Grapalat" w:hAnsi="GHEA Grapalat"/>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563671" w:rsidRDefault="00563671" w:rsidP="00563671">
      <w:pPr>
        <w:widowControl w:val="0"/>
        <w:tabs>
          <w:tab w:val="left" w:pos="1134"/>
        </w:tabs>
        <w:spacing w:after="160" w:line="34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563671" w:rsidRDefault="00563671" w:rsidP="00563671">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Подрядчика применяет меры ответственности, предусмотренные договором.</w:t>
      </w:r>
    </w:p>
    <w:p w:rsidR="00563671" w:rsidRDefault="00563671" w:rsidP="00563671">
      <w:pPr>
        <w:widowControl w:val="0"/>
        <w:tabs>
          <w:tab w:val="left" w:pos="1134"/>
        </w:tabs>
        <w:spacing w:after="160" w:line="360" w:lineRule="auto"/>
        <w:ind w:firstLine="567"/>
        <w:jc w:val="both"/>
        <w:rPr>
          <w:rFonts w:ascii="GHEA Grapalat" w:hAnsi="GHEA Grapalat" w:cs="Sylfaen"/>
        </w:rPr>
      </w:pPr>
      <w:r>
        <w:rPr>
          <w:rFonts w:ascii="GHEA Grapalat" w:hAnsi="GHEA Grapalat"/>
        </w:rPr>
        <w:t>4.</w:t>
      </w:r>
      <w:r w:rsidR="00C30550">
        <w:rPr>
          <w:rFonts w:ascii="GHEA Grapalat" w:hAnsi="GHEA Grapalat"/>
        </w:rPr>
        <w:t>3</w:t>
      </w:r>
      <w:r>
        <w:rPr>
          <w:rFonts w:ascii="GHEA Grapalat" w:hAnsi="GHEA Grapalat"/>
        </w:rPr>
        <w:t>.</w:t>
      </w:r>
      <w:r>
        <w:rPr>
          <w:rFonts w:ascii="GHEA Grapalat" w:hAnsi="GHEA Grapalat"/>
        </w:rPr>
        <w:tab/>
        <w:t>Заказчик в течение _____ 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rsidR="00563671" w:rsidRDefault="00563671" w:rsidP="00563671">
      <w:pPr>
        <w:widowControl w:val="0"/>
        <w:tabs>
          <w:tab w:val="left" w:pos="1134"/>
        </w:tabs>
        <w:spacing w:after="160" w:line="360" w:lineRule="auto"/>
        <w:ind w:firstLine="567"/>
        <w:jc w:val="both"/>
        <w:rPr>
          <w:rFonts w:ascii="GHEA Grapalat" w:hAnsi="GHEA Grapalat"/>
        </w:rPr>
      </w:pPr>
      <w:r>
        <w:rPr>
          <w:rFonts w:ascii="GHEA Grapalat" w:hAnsi="GHEA Grapalat"/>
        </w:rPr>
        <w:t>4.</w:t>
      </w:r>
      <w:r w:rsidR="007E400C">
        <w:rPr>
          <w:rFonts w:ascii="GHEA Grapalat" w:hAnsi="GHEA Grapalat"/>
        </w:rPr>
        <w:t>4</w:t>
      </w:r>
      <w:r>
        <w:rPr>
          <w:rFonts w:ascii="GHEA Grapalat" w:hAnsi="GHEA Grapalat"/>
        </w:rPr>
        <w:t>.</w:t>
      </w:r>
      <w:r>
        <w:rPr>
          <w:rFonts w:ascii="GHEA Grapalat" w:hAnsi="GHEA Grapalat"/>
        </w:rPr>
        <w:tab/>
        <w:t>Если в срок, установленный пунктом 4.</w:t>
      </w:r>
      <w:r w:rsidR="007E400C">
        <w:rPr>
          <w:rFonts w:ascii="GHEA Grapalat" w:hAnsi="GHEA Grapalat"/>
        </w:rPr>
        <w:t>3</w:t>
      </w:r>
      <w:r>
        <w:rPr>
          <w:rFonts w:ascii="GHEA Grapalat" w:hAnsi="GHEA Grapalat"/>
        </w:rPr>
        <w:t xml:space="preserve"> договора, Заказчик не</w:t>
      </w:r>
      <w:r>
        <w:rPr>
          <w:rFonts w:ascii="Courier New" w:hAnsi="Courier New" w:cs="Courier New"/>
        </w:rPr>
        <w:t> </w:t>
      </w:r>
      <w:r>
        <w:rPr>
          <w:rFonts w:ascii="GHEA Grapalat" w:hAnsi="GHEA Grapalat"/>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Pr>
          <w:rFonts w:ascii="GHEA Grapalat" w:hAnsi="GHEA Grapalat"/>
        </w:rPr>
        <w:t>3</w:t>
      </w:r>
      <w:r>
        <w:rPr>
          <w:rFonts w:ascii="GHEA Grapalat" w:hAnsi="GHEA Grapalat"/>
        </w:rPr>
        <w:t xml:space="preserve"> договора окончательного срока Заказчик предоставляет Подрядчику утвержденный им акт сдачи-приемки. </w:t>
      </w:r>
    </w:p>
    <w:p w:rsidR="0032067F" w:rsidRDefault="006365A9" w:rsidP="0032067F">
      <w:pPr>
        <w:widowControl w:val="0"/>
        <w:tabs>
          <w:tab w:val="left" w:pos="1276"/>
        </w:tabs>
        <w:spacing w:after="160" w:line="360" w:lineRule="auto"/>
        <w:ind w:firstLine="567"/>
        <w:jc w:val="both"/>
        <w:rPr>
          <w:rFonts w:ascii="GHEA Grapalat" w:hAnsi="GHEA Grapalat" w:cs="Times Armenian"/>
        </w:rPr>
      </w:pPr>
      <w:r w:rsidRPr="007667CA">
        <w:rPr>
          <w:rFonts w:ascii="GHEA Grapalat" w:hAnsi="GHEA Grapalat"/>
        </w:rPr>
        <w:lastRenderedPageBreak/>
        <w:t>4.5</w:t>
      </w:r>
      <w:r w:rsidR="0032067F" w:rsidRPr="007667CA">
        <w:rPr>
          <w:rFonts w:ascii="GHEA Grapalat" w:hAnsi="GHEA Grapalat"/>
        </w:rPr>
        <w:t xml:space="preserve"> </w:t>
      </w:r>
      <w:proofErr w:type="gramStart"/>
      <w:r w:rsidR="0032067F" w:rsidRPr="007667CA">
        <w:rPr>
          <w:rFonts w:ascii="GHEA Grapalat" w:hAnsi="GHEA Grapalat"/>
        </w:rPr>
        <w:t>В</w:t>
      </w:r>
      <w:proofErr w:type="gramEnd"/>
      <w:r w:rsidR="0032067F" w:rsidRPr="007667CA">
        <w:rPr>
          <w:rFonts w:ascii="GHEA Grapalat" w:hAnsi="GHEA Grapalat"/>
        </w:rPr>
        <w:t xml:space="preserve">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rsidR="00563671" w:rsidRDefault="00563671" w:rsidP="00563671">
      <w:pPr>
        <w:pStyle w:val="norm"/>
        <w:widowControl w:val="0"/>
        <w:tabs>
          <w:tab w:val="left" w:pos="1134"/>
        </w:tabs>
        <w:spacing w:after="160" w:line="360" w:lineRule="auto"/>
        <w:ind w:firstLine="567"/>
        <w:rPr>
          <w:rFonts w:ascii="GHEA Grapalat" w:hAnsi="GHEA Grapalat"/>
          <w:sz w:val="24"/>
          <w:szCs w:val="24"/>
        </w:rPr>
      </w:pPr>
      <w:r>
        <w:rPr>
          <w:rFonts w:ascii="GHEA Grapalat" w:hAnsi="GHEA Grapalat"/>
          <w:sz w:val="24"/>
          <w:szCs w:val="24"/>
        </w:rPr>
        <w:t>4.6.</w:t>
      </w:r>
      <w:r>
        <w:rPr>
          <w:rFonts w:ascii="GHEA Grapalat" w:hAnsi="GHEA Grapalat"/>
          <w:sz w:val="24"/>
          <w:szCs w:val="24"/>
        </w:rPr>
        <w:tab/>
        <w:t xml:space="preserve">Во время приемки работы применяются также следующие условия: </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1)</w:t>
      </w:r>
      <w:r>
        <w:rPr>
          <w:rFonts w:ascii="GHEA Grapalat" w:hAnsi="GHEA Grapalat"/>
          <w:sz w:val="24"/>
          <w:szCs w:val="24"/>
        </w:rPr>
        <w:tab/>
        <w:t>После получения сведений от Подрядчика о завершении строительства руководитель Заказчика предпринимает меры для формирования комиссии, установленной постановлением Правительства Республики Армения № 596-N от 19 марта 2015 года, и для приемки выполненных работ;</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2)</w:t>
      </w:r>
      <w:r>
        <w:rPr>
          <w:rFonts w:ascii="GHEA Grapalat" w:hAnsi="GHEA Grapalat"/>
          <w:sz w:val="24"/>
          <w:szCs w:val="24"/>
        </w:rPr>
        <w:tab/>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Pr>
          <w:rFonts w:ascii="Courier New" w:hAnsi="Courier New" w:cs="Courier New"/>
          <w:sz w:val="24"/>
          <w:szCs w:val="24"/>
        </w:rPr>
        <w:t> </w:t>
      </w:r>
      <w:r>
        <w:rPr>
          <w:rFonts w:ascii="GHEA Grapalat" w:hAnsi="GHEA Grapalat"/>
          <w:sz w:val="24"/>
          <w:szCs w:val="24"/>
        </w:rPr>
        <w:t>года (далее — приемная комиссия);</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3)</w:t>
      </w:r>
      <w:r>
        <w:rPr>
          <w:rFonts w:ascii="GHEA Grapalat" w:hAnsi="GHEA Grapalat"/>
          <w:sz w:val="24"/>
          <w:szCs w:val="24"/>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4)</w:t>
      </w:r>
      <w:r>
        <w:rPr>
          <w:rFonts w:ascii="GHEA Grapalat" w:hAnsi="GHEA Grapalat"/>
          <w:sz w:val="24"/>
          <w:szCs w:val="24"/>
        </w:rPr>
        <w:tab/>
        <w:t>после получения в установленном порядке акта, указанного в подпункте</w:t>
      </w:r>
      <w:r>
        <w:rPr>
          <w:rFonts w:ascii="Courier New" w:hAnsi="Courier New" w:cs="Courier New"/>
          <w:sz w:val="24"/>
          <w:szCs w:val="24"/>
        </w:rPr>
        <w:t> </w:t>
      </w:r>
      <w:r>
        <w:rPr>
          <w:rFonts w:ascii="GHEA Grapalat" w:hAnsi="GHEA Grapalat"/>
          <w:sz w:val="24"/>
          <w:szCs w:val="24"/>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а.</w:t>
      </w:r>
      <w:r>
        <w:rPr>
          <w:rFonts w:ascii="GHEA Grapalat" w:hAnsi="GHEA Grapalat"/>
          <w:sz w:val="24"/>
          <w:szCs w:val="24"/>
        </w:rPr>
        <w:tab/>
        <w:t xml:space="preserve">соответствует требованиям договора, то подписывается завершающий акт сдачи-приемки о приемке результата выполнения договора </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lastRenderedPageBreak/>
        <w:t>б.</w:t>
      </w:r>
      <w:r>
        <w:rPr>
          <w:rFonts w:ascii="GHEA Grapalat" w:hAnsi="GHEA Grapalat"/>
          <w:sz w:val="24"/>
          <w:szCs w:val="24"/>
        </w:rPr>
        <w:tab/>
        <w:t>не соответствует требованиям договора, то акт не подписывается;</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5)</w:t>
      </w:r>
      <w:r>
        <w:rPr>
          <w:rFonts w:ascii="GHEA Grapalat" w:hAnsi="GHEA Grapalat"/>
          <w:sz w:val="24"/>
          <w:szCs w:val="24"/>
        </w:rPr>
        <w:tab/>
      </w:r>
      <w:proofErr w:type="gramStart"/>
      <w:r>
        <w:rPr>
          <w:rFonts w:ascii="GHEA Grapalat" w:hAnsi="GHEA Grapalat"/>
          <w:sz w:val="24"/>
          <w:szCs w:val="24"/>
        </w:rPr>
        <w:t>до подписания</w:t>
      </w:r>
      <w:proofErr w:type="gramEnd"/>
      <w:r>
        <w:rPr>
          <w:rFonts w:ascii="GHEA Grapalat" w:hAnsi="GHEA Grapalat"/>
          <w:sz w:val="24"/>
          <w:szCs w:val="24"/>
        </w:rPr>
        <w:t xml:space="preserve">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rsidR="00BB28C8" w:rsidRPr="009F3DC7" w:rsidRDefault="00BB28C8" w:rsidP="00BB28C8">
      <w:pPr>
        <w:widowControl w:val="0"/>
        <w:tabs>
          <w:tab w:val="left" w:pos="1276"/>
        </w:tabs>
        <w:spacing w:after="160" w:line="348" w:lineRule="auto"/>
        <w:ind w:firstLine="567"/>
        <w:jc w:val="center"/>
        <w:rPr>
          <w:rFonts w:ascii="GHEA Grapalat" w:hAnsi="GHEA Grapalat"/>
          <w:b/>
        </w:rPr>
      </w:pPr>
      <w:r>
        <w:rPr>
          <w:rFonts w:ascii="GHEA Grapalat" w:hAnsi="GHEA Grapalat"/>
          <w:b/>
        </w:rPr>
        <w:t>5.</w:t>
      </w:r>
      <w:r>
        <w:rPr>
          <w:rFonts w:ascii="GHEA Grapalat" w:hAnsi="GHEA Grapalat"/>
          <w:b/>
          <w:lang w:val="hy-AM"/>
        </w:rPr>
        <w:t xml:space="preserve"> </w:t>
      </w:r>
      <w:r w:rsidRPr="009F3DC7">
        <w:rPr>
          <w:rFonts w:ascii="GHEA Grapalat" w:hAnsi="GHEA Grapalat"/>
          <w:b/>
        </w:rPr>
        <w:t>ЦЕНА И ОПЛАТА РАБОТЫ</w:t>
      </w:r>
    </w:p>
    <w:p w:rsidR="00BB28C8" w:rsidRPr="00A542E3"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 (</w:t>
      </w:r>
      <w:r w:rsidRPr="00D5595C">
        <w:rPr>
          <w:rFonts w:ascii="GHEA Grapalat" w:hAnsi="GHEA Grapalat"/>
        </w:rPr>
        <w:t>__________</w:t>
      </w:r>
      <w:r w:rsidRPr="00A542E3">
        <w:rPr>
          <w:rFonts w:ascii="GHEA Grapalat" w:hAnsi="GHEA Grapalat"/>
        </w:rPr>
        <w:t xml:space="preserve">) </w:t>
      </w:r>
      <w:proofErr w:type="spellStart"/>
      <w:r w:rsidRPr="00A542E3">
        <w:rPr>
          <w:rFonts w:ascii="GHEA Grapalat" w:hAnsi="GHEA Grapalat"/>
        </w:rPr>
        <w:t>драмов</w:t>
      </w:r>
      <w:proofErr w:type="spellEnd"/>
      <w:r w:rsidRPr="00A542E3">
        <w:rPr>
          <w:rFonts w:ascii="GHEA Grapalat" w:hAnsi="GHEA Grapalat"/>
        </w:rPr>
        <w:t xml:space="preserve"> РА, из которых (_______________) </w:t>
      </w:r>
      <w:proofErr w:type="spellStart"/>
      <w:r w:rsidRPr="00A542E3">
        <w:rPr>
          <w:rFonts w:ascii="GHEA Grapalat" w:hAnsi="GHEA Grapalat"/>
        </w:rPr>
        <w:t>драмов</w:t>
      </w:r>
      <w:proofErr w:type="spellEnd"/>
      <w:r w:rsidRPr="00A542E3">
        <w:rPr>
          <w:rFonts w:ascii="GHEA Grapalat" w:hAnsi="GHEA Grapalat"/>
        </w:rPr>
        <w:t xml:space="preserve"> РА составляют НДС. Цена включает все осуществляемые Подрядчиком расходы, при этом: </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A542E3">
        <w:rPr>
          <w:rFonts w:ascii="GHEA Grapalat" w:hAnsi="GHEA Grapalat"/>
        </w:rPr>
        <w:t>5.1.1.</w:t>
      </w:r>
      <w:r w:rsidRPr="00A542E3">
        <w:rPr>
          <w:rFonts w:ascii="GHEA Grapalat" w:hAnsi="GHEA Grapalat"/>
        </w:rPr>
        <w:tab/>
      </w:r>
      <w:r w:rsidRPr="00A542E3">
        <w:rPr>
          <w:rFonts w:ascii="GHEA Grapalat" w:hAnsi="GHEA Grapalat"/>
          <w:spacing w:val="-6"/>
        </w:rPr>
        <w:t xml:space="preserve">Заказчик перечисляет сумму в размере до </w:t>
      </w:r>
      <w:r w:rsidRPr="00D5595C">
        <w:rPr>
          <w:rFonts w:ascii="GHEA Grapalat" w:hAnsi="GHEA Grapalat"/>
          <w:spacing w:val="-6"/>
        </w:rPr>
        <w:t>________</w:t>
      </w:r>
      <w:r w:rsidRPr="00A542E3">
        <w:rPr>
          <w:rFonts w:ascii="GHEA Grapalat" w:hAnsi="GHEA Grapalat"/>
          <w:spacing w:val="-6"/>
        </w:rPr>
        <w:t xml:space="preserve"> (</w:t>
      </w:r>
      <w:r w:rsidRPr="00D5595C">
        <w:rPr>
          <w:rFonts w:ascii="GHEA Grapalat" w:hAnsi="GHEA Grapalat"/>
          <w:spacing w:val="-6"/>
        </w:rPr>
        <w:t>_________</w:t>
      </w:r>
      <w:r w:rsidRPr="00A542E3">
        <w:rPr>
          <w:rFonts w:ascii="GHEA Grapalat" w:hAnsi="GHEA Grapalat"/>
          <w:spacing w:val="-6"/>
        </w:rPr>
        <w:t>)</w:t>
      </w:r>
      <w:r w:rsidRPr="00297B73">
        <w:rPr>
          <w:rFonts w:ascii="GHEA Grapalat" w:hAnsi="GHEA Grapalat"/>
          <w:spacing w:val="-6"/>
        </w:rPr>
        <w:t xml:space="preserve"> </w:t>
      </w:r>
      <w:proofErr w:type="spellStart"/>
      <w:r w:rsidRPr="00297B73">
        <w:rPr>
          <w:rFonts w:ascii="GHEA Grapalat" w:hAnsi="GHEA Grapalat"/>
          <w:spacing w:val="-6"/>
        </w:rPr>
        <w:t>драмов</w:t>
      </w:r>
      <w:proofErr w:type="spellEnd"/>
      <w:r w:rsidRPr="00297B73">
        <w:rPr>
          <w:rFonts w:ascii="GHEA Grapalat" w:hAnsi="GHEA Grapalat"/>
          <w:spacing w:val="-6"/>
        </w:rPr>
        <w:t xml:space="preserve"> РА от цены договора на банковский счет Подрядчика в качестве предоплаты.</w:t>
      </w:r>
      <w:r w:rsidRPr="009F3DC7">
        <w:rPr>
          <w:rFonts w:ascii="GHEA Grapalat" w:hAnsi="GHEA Grapalat"/>
        </w:rPr>
        <w:t xml:space="preserve"> </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 xml:space="preserve">Погашение предоплаты осуществляется в форме уменьшений (удержаний) из выплат, производимых на основании актов сдачи-приемки. </w:t>
      </w:r>
      <w:r w:rsidR="003B487D" w:rsidRPr="00B138F3">
        <w:rPr>
          <w:rFonts w:ascii="GHEA Grapalat" w:hAnsi="GHEA Grapalat"/>
        </w:rPr>
        <w:t xml:space="preserve">При этом до полного погашения предоплаты платежи </w:t>
      </w:r>
      <w:r w:rsidR="003B487D" w:rsidRPr="009F3DC7">
        <w:rPr>
          <w:rFonts w:ascii="GHEA Grapalat" w:hAnsi="GHEA Grapalat"/>
        </w:rPr>
        <w:t>Подрядчик</w:t>
      </w:r>
      <w:r w:rsidR="003B487D">
        <w:rPr>
          <w:rFonts w:ascii="GHEA Grapalat" w:hAnsi="GHEA Grapalat"/>
        </w:rPr>
        <w:t>у</w:t>
      </w:r>
      <w:r w:rsidR="003B487D" w:rsidRPr="00750E05">
        <w:rPr>
          <w:rFonts w:ascii="GHEA Grapalat" w:hAnsi="GHEA Grapalat"/>
        </w:rPr>
        <w:t xml:space="preserve"> не</w:t>
      </w:r>
      <w:r w:rsidR="003B487D" w:rsidRPr="00B138F3">
        <w:rPr>
          <w:rFonts w:ascii="GHEA Grapalat" w:hAnsi="GHEA Grapalat"/>
        </w:rPr>
        <w:t xml:space="preserve"> производятся</w:t>
      </w:r>
      <w:r w:rsidR="003B487D">
        <w:rPr>
          <w:rStyle w:val="af6"/>
          <w:rFonts w:ascii="GHEA Grapalat" w:hAnsi="GHEA Grapalat"/>
        </w:rPr>
        <w:t xml:space="preserve"> </w:t>
      </w:r>
      <w:r w:rsidR="00DD157D">
        <w:rPr>
          <w:rStyle w:val="af6"/>
          <w:rFonts w:ascii="GHEA Grapalat" w:hAnsi="GHEA Grapalat"/>
        </w:rPr>
        <w:footnoteReference w:customMarkFollows="1" w:id="29"/>
        <w:t>29</w:t>
      </w:r>
      <w:r w:rsidRPr="009F3DC7">
        <w:rPr>
          <w:rFonts w:ascii="GHEA Grapalat" w:hAnsi="GHEA Grapalat"/>
        </w:rPr>
        <w:t xml:space="preserve">. </w:t>
      </w:r>
    </w:p>
    <w:p w:rsidR="00BB28C8" w:rsidRPr="009F3DC7" w:rsidRDefault="00BB28C8" w:rsidP="00BB28C8">
      <w:pPr>
        <w:widowControl w:val="0"/>
        <w:tabs>
          <w:tab w:val="num" w:pos="1134"/>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rsidR="00BB28C8" w:rsidRPr="009F3DC7" w:rsidRDefault="00BB28C8" w:rsidP="00BB28C8">
      <w:pPr>
        <w:widowControl w:val="0"/>
        <w:tabs>
          <w:tab w:val="num" w:pos="1134"/>
        </w:tabs>
        <w:spacing w:after="160" w:line="360" w:lineRule="auto"/>
        <w:ind w:firstLine="567"/>
        <w:jc w:val="both"/>
        <w:rPr>
          <w:rFonts w:ascii="GHEA Grapalat" w:hAnsi="GHEA Grapalat" w:cs="Times Armenian"/>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Перечисление денежных средств производится на основании акта сдачи-приемки в размерах и в месяцы, предусмотренные графиком оплаты </w:t>
      </w:r>
      <w:r w:rsidRPr="009F3DC7">
        <w:rPr>
          <w:rFonts w:ascii="GHEA Grapalat" w:hAnsi="GHEA Grapalat"/>
        </w:rPr>
        <w:lastRenderedPageBreak/>
        <w:t xml:space="preserve">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w:t>
      </w:r>
      <w:r w:rsidRPr="00D45137">
        <w:rPr>
          <w:rFonts w:ascii="GHEA Grapalat" w:hAnsi="GHEA Grapalat"/>
        </w:rPr>
        <w:t>30</w:t>
      </w:r>
      <w:r w:rsidRPr="009F3DC7">
        <w:rPr>
          <w:rFonts w:ascii="GHEA Grapalat" w:hAnsi="GHEA Grapalat"/>
        </w:rPr>
        <w:t xml:space="preserve"> декабря данного года. </w:t>
      </w:r>
    </w:p>
    <w:p w:rsidR="00BB28C8" w:rsidRPr="009F3DC7" w:rsidRDefault="00BB28C8" w:rsidP="003D7C34">
      <w:pPr>
        <w:jc w:val="center"/>
        <w:rPr>
          <w:rFonts w:ascii="GHEA Grapalat" w:hAnsi="GHEA Grapalat"/>
          <w:b/>
        </w:rPr>
      </w:pPr>
      <w:r>
        <w:rPr>
          <w:rFonts w:ascii="GHEA Grapalat" w:hAnsi="GHEA Grapalat"/>
          <w:b/>
        </w:rPr>
        <w:t>6.</w:t>
      </w:r>
      <w:r w:rsidRPr="00124BE9">
        <w:rPr>
          <w:rFonts w:ascii="GHEA Grapalat" w:hAnsi="GHEA Grapalat"/>
          <w:b/>
        </w:rPr>
        <w:t xml:space="preserve"> </w:t>
      </w:r>
      <w:r w:rsidRPr="009F3DC7">
        <w:rPr>
          <w:rFonts w:ascii="GHEA Grapalat" w:hAnsi="GHEA Grapalat"/>
          <w:b/>
        </w:rPr>
        <w:t>ОТВЕТСТВЕННОСТЬ СТОРОН</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0,05 (ноль целых пять сотых) процента от цены подлежащей выполнению, но невыполненной работы.</w:t>
      </w:r>
    </w:p>
    <w:p w:rsidR="00BB28C8" w:rsidRPr="00516521" w:rsidRDefault="00BB28C8" w:rsidP="00BB28C8">
      <w:pPr>
        <w:widowControl w:val="0"/>
        <w:tabs>
          <w:tab w:val="left" w:pos="1134"/>
        </w:tabs>
        <w:spacing w:after="160" w:line="360" w:lineRule="auto"/>
        <w:ind w:firstLine="567"/>
        <w:jc w:val="both"/>
        <w:rPr>
          <w:rFonts w:ascii="GHEA Grapalat" w:hAnsi="GHEA Grapalat" w:cs="Tahoma"/>
        </w:rPr>
      </w:pPr>
      <w:r w:rsidRPr="009F3DC7">
        <w:rPr>
          <w:rFonts w:ascii="GHEA Grapalat" w:hAnsi="GHEA Grapalat"/>
        </w:rPr>
        <w:t>6.</w:t>
      </w:r>
      <w:r>
        <w:rPr>
          <w:rFonts w:ascii="GHEA Grapalat" w:hAnsi="GHEA Grapalat"/>
        </w:rPr>
        <w:t>3.</w:t>
      </w:r>
      <w:r>
        <w:rPr>
          <w:rFonts w:ascii="GHEA Grapalat" w:hAnsi="GHEA Grapalat"/>
        </w:rPr>
        <w:tab/>
      </w:r>
      <w:r w:rsidRPr="009F3DC7">
        <w:rPr>
          <w:rFonts w:ascii="GHEA Grapalat" w:hAnsi="GHEA Grapalat"/>
        </w:rPr>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CD2A3B">
        <w:rPr>
          <w:rFonts w:ascii="GHEA Grapalat" w:hAnsi="GHEA Grapalat"/>
        </w:rPr>
        <w:t>.</w:t>
      </w:r>
      <w:r w:rsidRPr="009F3DC7">
        <w:rPr>
          <w:rFonts w:ascii="GHEA Grapalat" w:hAnsi="GHEA Grapalat"/>
        </w:rPr>
        <w:t xml:space="preserve"> от Подрядчика взимается штраф в размере 0,5 (ноль целых пять десятых) процента от суммы, установленной в пункте 5.1 договора</w:t>
      </w:r>
      <w:r w:rsidR="00835B3E">
        <w:rPr>
          <w:rStyle w:val="af6"/>
          <w:rFonts w:ascii="GHEA Grapalat" w:hAnsi="GHEA Grapalat"/>
        </w:rPr>
        <w:footnoteReference w:customMarkFollows="1" w:id="30"/>
        <w:t>30</w:t>
      </w:r>
      <w:r w:rsidRPr="009F3DC7">
        <w:rPr>
          <w:rFonts w:ascii="GHEA Grapalat" w:hAnsi="GHEA Grapalat"/>
        </w:rPr>
        <w:t>.</w:t>
      </w:r>
      <w:r w:rsidRPr="00D45137">
        <w:rPr>
          <w:rFonts w:ascii="GHEA Grapalat" w:hAnsi="GHEA Grapalat"/>
        </w:rPr>
        <w:t xml:space="preserve"> </w:t>
      </w:r>
      <w:r w:rsidRPr="00AF0D24">
        <w:rPr>
          <w:rFonts w:ascii="GHEA Grapalat" w:hAnsi="GHEA Grapalat"/>
        </w:rPr>
        <w:t>При этом</w:t>
      </w:r>
      <w:r w:rsidRPr="00AF0D24">
        <w:rPr>
          <w:rFonts w:ascii="GHEA Grapalat" w:hAnsi="GHEA Grapalat"/>
          <w:lang w:val="hy-AM"/>
        </w:rPr>
        <w:t>,</w:t>
      </w:r>
      <w:r w:rsidRPr="00AF0D24">
        <w:rPr>
          <w:rFonts w:ascii="GHEA Grapalat" w:hAnsi="GHEA Grapalat"/>
        </w:rPr>
        <w:t xml:space="preserve"> штраф рассчитывается также при выполнении работ в срок, установленный на</w:t>
      </w:r>
      <w:r w:rsidRPr="00DF13E4">
        <w:rPr>
          <w:rFonts w:ascii="GHEA Grapalat" w:hAnsi="GHEA Grapalat"/>
        </w:rPr>
        <w:t>стоящим договором, но в случае их непринятия заказчиком</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 и 6.3 договора пеня и штраф исчисляются и зачитываются вместе с суммами, уплачиваемыми Подрядчику.</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w:t>
      </w:r>
      <w:r w:rsidRPr="009F3DC7">
        <w:rPr>
          <w:rFonts w:ascii="GHEA Grapalat" w:hAnsi="GHEA Grapalat"/>
        </w:rPr>
        <w:lastRenderedPageBreak/>
        <w:t>не уплаченной суммы.</w:t>
      </w:r>
    </w:p>
    <w:p w:rsidR="00BB28C8" w:rsidRPr="00124BE9"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BB28C8" w:rsidRPr="004078D0"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rsidR="00BB28C8" w:rsidRPr="009F3DC7"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7.</w:t>
      </w:r>
      <w:r w:rsidRPr="00E5592F">
        <w:rPr>
          <w:rFonts w:ascii="GHEA Grapalat" w:hAnsi="GHEA Grapalat"/>
          <w:b/>
        </w:rPr>
        <w:t xml:space="preserve"> </w:t>
      </w:r>
      <w:r w:rsidRPr="009F3DC7">
        <w:rPr>
          <w:rFonts w:ascii="GHEA Grapalat" w:hAnsi="GHEA Grapalat"/>
          <w:b/>
        </w:rPr>
        <w:t>ДЕЙСТВИЕ НЕПРЕОДОЛИМОЙ СИЛЫ (ФОРС-МАЖОР)</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Pr="00124BE9" w:rsidRDefault="00BB28C8" w:rsidP="00BB28C8">
      <w:pPr>
        <w:widowControl w:val="0"/>
        <w:tabs>
          <w:tab w:val="left" w:pos="1276"/>
        </w:tabs>
        <w:spacing w:after="160" w:line="360" w:lineRule="auto"/>
        <w:jc w:val="both"/>
        <w:rPr>
          <w:rFonts w:ascii="GHEA Grapalat" w:hAnsi="GHEA Grapalat"/>
        </w:rPr>
      </w:pPr>
    </w:p>
    <w:p w:rsidR="00BB28C8" w:rsidRPr="009F3DC7" w:rsidRDefault="00BB28C8" w:rsidP="00BB28C8">
      <w:pPr>
        <w:widowControl w:val="0"/>
        <w:tabs>
          <w:tab w:val="left" w:pos="1276"/>
        </w:tabs>
        <w:spacing w:after="160" w:line="360" w:lineRule="auto"/>
        <w:jc w:val="center"/>
        <w:rPr>
          <w:rFonts w:ascii="GHEA Grapalat" w:hAnsi="GHEA Grapalat" w:cs="Sylfaen"/>
          <w:b/>
        </w:rPr>
      </w:pPr>
      <w:r>
        <w:rPr>
          <w:rFonts w:ascii="GHEA Grapalat" w:hAnsi="GHEA Grapalat"/>
          <w:b/>
        </w:rPr>
        <w:t>8.</w:t>
      </w:r>
      <w:r w:rsidRPr="00E5592F">
        <w:rPr>
          <w:rFonts w:ascii="GHEA Grapalat" w:hAnsi="GHEA Grapalat"/>
          <w:b/>
        </w:rPr>
        <w:t xml:space="preserve"> </w:t>
      </w:r>
      <w:r w:rsidRPr="009F3DC7">
        <w:rPr>
          <w:rFonts w:ascii="GHEA Grapalat" w:hAnsi="GHEA Grapalat"/>
          <w:b/>
        </w:rPr>
        <w:t>ИНЫЕ УСЛОВИЯ</w:t>
      </w:r>
    </w:p>
    <w:p w:rsidR="00BB28C8" w:rsidRPr="00E5592F"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1.</w:t>
      </w:r>
      <w:r>
        <w:rPr>
          <w:rFonts w:ascii="GHEA Grapalat" w:hAnsi="GHEA Grapalat"/>
        </w:rPr>
        <w:tab/>
      </w:r>
      <w:r w:rsidRPr="009F3DC7">
        <w:rPr>
          <w:rFonts w:ascii="GHEA Grapalat" w:hAnsi="GHEA Grapalat"/>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w:t>
      </w:r>
      <w:r w:rsidRPr="009F3DC7">
        <w:rPr>
          <w:rFonts w:ascii="GHEA Grapalat" w:hAnsi="GHEA Grapalat"/>
        </w:rPr>
        <w:lastRenderedPageBreak/>
        <w:t xml:space="preserve">требования, вытекающее из договора, не может быть передано другому лицу без письменного согласия стороны должника. </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2A7783">
        <w:rPr>
          <w:rFonts w:ascii="GHEA Grapalat" w:hAnsi="GHEA Grapalat"/>
          <w:spacing w:val="-4"/>
        </w:rPr>
        <w:t xml:space="preserve"> </w:t>
      </w:r>
      <w:r w:rsidR="002A7783" w:rsidRPr="00862ABD">
        <w:rPr>
          <w:rFonts w:ascii="GHEA Grapalat" w:hAnsi="GHEA Grapalat"/>
          <w:spacing w:val="-4"/>
        </w:rPr>
        <w:t>расторг</w:t>
      </w:r>
      <w:r w:rsidR="002A7783">
        <w:rPr>
          <w:rFonts w:ascii="GHEA Grapalat" w:hAnsi="GHEA Grapalat"/>
          <w:spacing w:val="-4"/>
        </w:rPr>
        <w:t>ает</w:t>
      </w:r>
      <w:r w:rsidR="002A7783" w:rsidRPr="00862ABD">
        <w:rPr>
          <w:rFonts w:ascii="GHEA Grapalat" w:hAnsi="GHEA Grapalat"/>
          <w:spacing w:val="-4"/>
        </w:rPr>
        <w:t xml:space="preserve"> договор</w:t>
      </w:r>
      <w:r w:rsidRPr="00862ABD">
        <w:rPr>
          <w:rFonts w:ascii="GHEA Grapalat" w:hAnsi="GHEA Grapalat"/>
          <w:spacing w:val="-4"/>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862ABD">
        <w:rPr>
          <w:rFonts w:ascii="GHEA Grapalat" w:hAnsi="GHEA Grapalat"/>
          <w:spacing w:val="-4"/>
        </w:rPr>
        <w:t>незаключения</w:t>
      </w:r>
      <w:proofErr w:type="spellEnd"/>
      <w:r w:rsidRPr="00862ABD">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lastRenderedPageBreak/>
        <w:t>8.</w:t>
      </w:r>
      <w:r>
        <w:rPr>
          <w:rFonts w:ascii="GHEA Grapalat" w:hAnsi="GHEA Grapalat"/>
        </w:rPr>
        <w:t>6.</w:t>
      </w:r>
      <w:r>
        <w:rPr>
          <w:rFonts w:ascii="GHEA Grapalat" w:hAnsi="GHEA Grapalat"/>
        </w:rPr>
        <w:tab/>
      </w:r>
      <w:r w:rsidRPr="009F3DC7">
        <w:rPr>
          <w:rFonts w:ascii="GHEA Grapalat" w:hAnsi="GHEA Grapalat"/>
        </w:rPr>
        <w:t>Если договор осуществляется посредством заключения договора субподряда:</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1)</w:t>
      </w:r>
      <w:r w:rsidRPr="00124BE9">
        <w:rPr>
          <w:rFonts w:ascii="GHEA Grapalat" w:hAnsi="GHEA Grapalat"/>
        </w:rPr>
        <w:tab/>
      </w:r>
      <w:r w:rsidRPr="009F3DC7">
        <w:rPr>
          <w:rFonts w:ascii="GHEA Grapalat" w:hAnsi="GHEA Grapalat"/>
        </w:rPr>
        <w:t>Подрядчик несет ответственность за неисполнение или ненадлежащее исполнение обязательств субподрядчика;</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2)</w:t>
      </w:r>
      <w:r w:rsidRPr="00124BE9">
        <w:rPr>
          <w:rFonts w:ascii="GHEA Grapalat" w:hAnsi="GHEA Grapalat"/>
        </w:rPr>
        <w:tab/>
      </w:r>
      <w:r w:rsidRPr="009F3DC7">
        <w:rPr>
          <w:rFonts w:ascii="GHEA Grapalat" w:hAnsi="GHEA Grapalat"/>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155366">
        <w:rPr>
          <w:rStyle w:val="af6"/>
          <w:rFonts w:ascii="GHEA Grapalat" w:hAnsi="GHEA Grapalat"/>
        </w:rPr>
        <w:footnoteReference w:customMarkFollows="1" w:id="31"/>
        <w:t>32</w:t>
      </w:r>
      <w:r w:rsidRPr="009F3DC7">
        <w:rPr>
          <w:rFonts w:ascii="GHEA Grapalat" w:hAnsi="GHEA Grapalat"/>
        </w:rPr>
        <w:t>.</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8.</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73E7C">
        <w:rPr>
          <w:rStyle w:val="af6"/>
          <w:rFonts w:ascii="GHEA Grapalat" w:hAnsi="GHEA Grapalat"/>
        </w:rPr>
        <w:footnoteReference w:customMarkFollows="1" w:id="32"/>
        <w:t>33</w:t>
      </w:r>
      <w:r w:rsidRPr="009F3DC7">
        <w:rPr>
          <w:rFonts w:ascii="GHEA Grapalat" w:hAnsi="GHEA Grapalat"/>
        </w:rPr>
        <w:t>.</w:t>
      </w:r>
    </w:p>
    <w:p w:rsidR="00BB28C8" w:rsidRPr="00124BE9" w:rsidRDefault="00BB28C8" w:rsidP="00BB28C8">
      <w:pPr>
        <w:widowControl w:val="0"/>
        <w:tabs>
          <w:tab w:val="left" w:pos="1134"/>
        </w:tabs>
        <w:spacing w:after="160" w:line="372" w:lineRule="auto"/>
        <w:ind w:firstLine="567"/>
        <w:jc w:val="both"/>
        <w:rPr>
          <w:rFonts w:ascii="GHEA Grapalat" w:hAnsi="GHEA Grapalat"/>
        </w:rPr>
      </w:pPr>
      <w:r w:rsidRPr="009F3DC7">
        <w:rPr>
          <w:rFonts w:ascii="GHEA Grapalat" w:hAnsi="GHEA Grapalat"/>
        </w:rPr>
        <w:t>8.</w:t>
      </w:r>
      <w:r>
        <w:rPr>
          <w:rFonts w:ascii="GHEA Grapalat" w:hAnsi="GHEA Grapalat"/>
        </w:rPr>
        <w:t>8.</w:t>
      </w:r>
      <w:r>
        <w:rPr>
          <w:rFonts w:ascii="GHEA Grapalat" w:hAnsi="GHEA Grapalat"/>
        </w:rPr>
        <w:tab/>
      </w:r>
      <w:r w:rsidRPr="009F3DC7">
        <w:rPr>
          <w:rFonts w:ascii="GHEA Grapalat" w:hAnsi="GHEA Grapalat"/>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D45137">
        <w:rPr>
          <w:rFonts w:ascii="GHEA Grapalat" w:hAnsi="GHEA Grapalat"/>
        </w:rPr>
        <w:t xml:space="preserve">, </w:t>
      </w:r>
      <w:r w:rsidRPr="00DF13E4">
        <w:rPr>
          <w:rFonts w:ascii="GHEA Grapalat" w:hAnsi="GHEA Grapalat"/>
        </w:rPr>
        <w:t>а предложение Подрядчика было представлено не позднее пяти календарных дней до истечения срока, изначально установленного договором для исполнения работ</w:t>
      </w:r>
      <w:proofErr w:type="gramStart"/>
      <w:r w:rsidRPr="00DF13E4">
        <w:rPr>
          <w:rFonts w:ascii="GHEA Grapalat" w:hAnsi="GHEA Grapalat"/>
        </w:rPr>
        <w:t>.</w:t>
      </w:r>
      <w:r w:rsidRPr="00D45137">
        <w:rPr>
          <w:rFonts w:ascii="GHEA Grapalat" w:hAnsi="GHEA Grapalat"/>
        </w:rPr>
        <w:t xml:space="preserve"> </w:t>
      </w:r>
      <w:r w:rsidRPr="009F3DC7">
        <w:rPr>
          <w:rFonts w:ascii="GHEA Grapalat" w:hAnsi="GHEA Grapalat"/>
        </w:rPr>
        <w:t>.</w:t>
      </w:r>
      <w:proofErr w:type="gramEnd"/>
      <w:r w:rsidRPr="009F3DC7">
        <w:rPr>
          <w:rFonts w:ascii="GHEA Grapalat" w:hAnsi="GHEA Grapalat"/>
        </w:rPr>
        <w:t xml:space="preserve">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9F3DC7" w:rsidRDefault="00BB28C8" w:rsidP="00BB28C8">
      <w:pPr>
        <w:widowControl w:val="0"/>
        <w:tabs>
          <w:tab w:val="left" w:pos="1134"/>
        </w:tabs>
        <w:spacing w:after="160" w:line="372" w:lineRule="auto"/>
        <w:ind w:firstLine="567"/>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w:hAnsi="GHEA Grapalat"/>
        </w:rPr>
        <w:t xml:space="preserve">В условиях надлежащего исполнения договора, выгода (сбережения) или </w:t>
      </w:r>
      <w:r w:rsidRPr="009F3DC7">
        <w:rPr>
          <w:rFonts w:ascii="GHEA Grapalat" w:hAnsi="GHEA Grapalat"/>
        </w:rPr>
        <w:lastRenderedPageBreak/>
        <w:t>понесенные убытки сторон (Подрядчика или Заказчика) — это выгода или убытки, понесенные данной стороной.</w:t>
      </w:r>
    </w:p>
    <w:p w:rsidR="00BB28C8" w:rsidRPr="009F3DC7" w:rsidRDefault="00BB28C8" w:rsidP="00BB28C8">
      <w:pPr>
        <w:widowControl w:val="0"/>
        <w:spacing w:after="160" w:line="372" w:lineRule="auto"/>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BB28C8" w:rsidRPr="009F3DC7" w:rsidRDefault="00BB28C8" w:rsidP="00BB28C8">
      <w:pPr>
        <w:widowControl w:val="0"/>
        <w:tabs>
          <w:tab w:val="left" w:pos="1276"/>
        </w:tabs>
        <w:spacing w:after="160" w:line="353" w:lineRule="auto"/>
        <w:ind w:firstLine="567"/>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4B4A95" w:rsidRPr="00DC64D2" w:rsidRDefault="00BB28C8" w:rsidP="004B4A95">
      <w:pPr>
        <w:widowControl w:val="0"/>
        <w:tabs>
          <w:tab w:val="left" w:pos="1276"/>
        </w:tabs>
        <w:spacing w:after="160" w:line="360" w:lineRule="auto"/>
        <w:ind w:firstLine="567"/>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w:t>
      </w:r>
      <w:r w:rsidRPr="00DC64D2">
        <w:rPr>
          <w:rFonts w:ascii="GHEA Grapalat" w:hAnsi="GHEA Grapalat"/>
          <w:spacing w:val="-4"/>
        </w:rPr>
        <w:t>установленного настоящим пунктом.</w:t>
      </w:r>
      <w:r w:rsidR="004B4A95" w:rsidRPr="00DC64D2">
        <w:rPr>
          <w:rFonts w:ascii="GHEA Grapalat" w:hAnsi="GHEA Grapalat"/>
          <w:spacing w:val="-4"/>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862ABD">
        <w:rPr>
          <w:rFonts w:ascii="GHEA Grapalat" w:hAnsi="GHEA Grapalat"/>
          <w:spacing w:val="-4"/>
        </w:rPr>
        <w:t>Подрядчик</w:t>
      </w:r>
      <w:r w:rsidR="00187EDB" w:rsidRPr="00DC64D2">
        <w:rPr>
          <w:rFonts w:ascii="GHEA Grapalat" w:hAnsi="GHEA Grapalat"/>
          <w:spacing w:val="-4"/>
        </w:rPr>
        <w:t>а</w:t>
      </w:r>
      <w:r w:rsidR="004B4A95" w:rsidRPr="00DC64D2">
        <w:rPr>
          <w:rFonts w:ascii="GHEA Grapalat" w:hAnsi="GHEA Grapalat"/>
          <w:spacing w:val="-4"/>
        </w:rPr>
        <w:t>.</w:t>
      </w:r>
    </w:p>
    <w:p w:rsidR="00BB28C8" w:rsidRPr="00B02C7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lastRenderedPageBreak/>
        <w:t>8.12</w:t>
      </w:r>
      <w:r w:rsidRPr="009C5670">
        <w:rPr>
          <w:rFonts w:ascii="GHEA Grapalat" w:hAnsi="GHEA Grapalat"/>
        </w:rPr>
        <w:t>.</w:t>
      </w:r>
      <w:r w:rsidRPr="00F17C31">
        <w:rPr>
          <w:rFonts w:ascii="GHEA Grapalat" w:hAnsi="GHEA Grapalat"/>
        </w:rPr>
        <w:tab/>
      </w:r>
      <w:r w:rsidRPr="009F3DC7">
        <w:rPr>
          <w:rFonts w:ascii="GHEA Grapalat" w:hAnsi="GHEA Grapalat"/>
        </w:rPr>
        <w:t xml:space="preserve">Споры, возникшие в связи с настоящим договором, разрешаются путем переговоров. В случае </w:t>
      </w:r>
      <w:proofErr w:type="spellStart"/>
      <w:r w:rsidRPr="009F3DC7">
        <w:rPr>
          <w:rFonts w:ascii="GHEA Grapalat" w:hAnsi="GHEA Grapalat"/>
        </w:rPr>
        <w:t>недостижения</w:t>
      </w:r>
      <w:proofErr w:type="spellEnd"/>
      <w:r w:rsidRPr="009F3DC7">
        <w:rPr>
          <w:rFonts w:ascii="GHEA Grapalat" w:hAnsi="GHEA Grapalat"/>
        </w:rPr>
        <w:t xml:space="preserve"> согласия споры разрешаются в судебном порядке.</w:t>
      </w:r>
    </w:p>
    <w:p w:rsidR="00BB28C8" w:rsidRPr="009F3DC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3.</w:t>
      </w:r>
      <w:r>
        <w:rPr>
          <w:rFonts w:ascii="GHEA Grapalat" w:hAnsi="GHEA Grapalat"/>
        </w:rPr>
        <w:tab/>
      </w:r>
      <w:r w:rsidRPr="009F3DC7">
        <w:rPr>
          <w:rFonts w:ascii="GHEA Grapalat" w:hAnsi="GHEA Grapalat"/>
        </w:rPr>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rsidR="00BB28C8" w:rsidRPr="009F3DC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4.</w:t>
      </w:r>
      <w:r>
        <w:rPr>
          <w:rFonts w:ascii="GHEA Grapalat" w:hAnsi="GHEA Grapalat"/>
        </w:rPr>
        <w:tab/>
      </w:r>
      <w:r w:rsidRPr="009F3DC7">
        <w:rPr>
          <w:rFonts w:ascii="GHEA Grapalat" w:hAnsi="GHEA Grapalat"/>
        </w:rPr>
        <w:t>К отношениям, связанным с настоящим договором, применяется право Республики Армения.</w:t>
      </w:r>
    </w:p>
    <w:p w:rsidR="00BB28C8" w:rsidRPr="009F3DC7" w:rsidRDefault="00BB28C8" w:rsidP="00BB28C8">
      <w:pPr>
        <w:widowControl w:val="0"/>
        <w:spacing w:after="160" w:line="353" w:lineRule="auto"/>
        <w:jc w:val="center"/>
        <w:rPr>
          <w:rFonts w:ascii="GHEA Grapalat" w:hAnsi="GHEA Grapalat" w:cs="Sylfaen"/>
          <w:b/>
        </w:rPr>
      </w:pPr>
      <w:r>
        <w:rPr>
          <w:rFonts w:ascii="GHEA Grapalat" w:hAnsi="GHEA Grapalat"/>
          <w:b/>
        </w:rPr>
        <w:t>9.</w:t>
      </w:r>
      <w:r w:rsidRPr="00862ABD">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Default="00BB28C8" w:rsidP="003D2146">
            <w:pPr>
              <w:widowControl w:val="0"/>
              <w:spacing w:after="160" w:line="360" w:lineRule="auto"/>
              <w:jc w:val="center"/>
              <w:rPr>
                <w:rFonts w:ascii="GHEA Grapalat" w:hAnsi="GHEA Grapalat"/>
                <w:b/>
              </w:rPr>
            </w:pPr>
            <w:r w:rsidRPr="009F3DC7">
              <w:rPr>
                <w:rFonts w:ascii="GHEA Grapalat" w:hAnsi="GHEA Grapalat"/>
                <w:b/>
              </w:rPr>
              <w:t>ЗАКАЗЧИК</w:t>
            </w:r>
          </w:p>
          <w:p w:rsidR="003D7C34" w:rsidRPr="00391542" w:rsidRDefault="003D7C34" w:rsidP="003D7C34">
            <w:pPr>
              <w:jc w:val="center"/>
              <w:rPr>
                <w:rFonts w:ascii="GHEA Grapalat" w:hAnsi="GHEA Grapalat"/>
                <w:b/>
                <w:bCs/>
                <w:color w:val="FF0000"/>
                <w:sz w:val="18"/>
                <w:szCs w:val="18"/>
                <w:lang w:val="nb-NO"/>
              </w:rPr>
            </w:pPr>
            <w:r w:rsidRPr="00391542">
              <w:rPr>
                <w:rFonts w:ascii="GHEA Grapalat" w:hAnsi="GHEA Grapalat"/>
                <w:b/>
                <w:color w:val="FF0000"/>
                <w:sz w:val="18"/>
                <w:szCs w:val="18"/>
                <w:lang w:val="af-ZA"/>
              </w:rPr>
              <w:t>Касахский общинный муниципалитет</w:t>
            </w:r>
            <w:r w:rsidRPr="00391542">
              <w:rPr>
                <w:rFonts w:ascii="GHEA Grapalat" w:hAnsi="GHEA Grapalat"/>
                <w:b/>
                <w:bCs/>
                <w:color w:val="FF0000"/>
                <w:sz w:val="18"/>
                <w:szCs w:val="18"/>
                <w:lang w:val="nb-NO"/>
              </w:rPr>
              <w:t>,</w:t>
            </w:r>
          </w:p>
          <w:p w:rsidR="003D7C34" w:rsidRPr="00391542" w:rsidRDefault="003D7C34" w:rsidP="003D7C34">
            <w:pPr>
              <w:jc w:val="center"/>
              <w:rPr>
                <w:rFonts w:ascii="GHEA Grapalat" w:hAnsi="GHEA Grapalat"/>
                <w:b/>
                <w:bCs/>
                <w:color w:val="FF0000"/>
                <w:sz w:val="18"/>
                <w:szCs w:val="18"/>
                <w:lang w:val="nb-NO"/>
              </w:rPr>
            </w:pPr>
            <w:r w:rsidRPr="00391542">
              <w:rPr>
                <w:rFonts w:ascii="GHEA Grapalat" w:hAnsi="GHEA Grapalat"/>
                <w:b/>
                <w:bCs/>
                <w:color w:val="FF0000"/>
                <w:sz w:val="18"/>
                <w:szCs w:val="18"/>
                <w:lang w:val="nb-NO"/>
              </w:rPr>
              <w:t xml:space="preserve">Р.Котайк, с. Касах, </w:t>
            </w:r>
            <w:r w:rsidRPr="00391542">
              <w:rPr>
                <w:rFonts w:ascii="GHEA Grapalat" w:hAnsi="GHEA Grapalat"/>
                <w:b/>
                <w:color w:val="FF0000"/>
                <w:sz w:val="18"/>
                <w:szCs w:val="18"/>
                <w:u w:val="single"/>
                <w:lang w:val="af-ZA"/>
              </w:rPr>
              <w:t>площ. С. Залаляна 1</w:t>
            </w:r>
          </w:p>
          <w:p w:rsidR="003D7C34" w:rsidRPr="00391542" w:rsidRDefault="003D7C34" w:rsidP="003D7C34">
            <w:pPr>
              <w:jc w:val="center"/>
              <w:rPr>
                <w:rFonts w:ascii="GHEA Grapalat" w:hAnsi="GHEA Grapalat" w:cs="Arial"/>
                <w:b/>
                <w:color w:val="FF0000"/>
                <w:sz w:val="18"/>
                <w:szCs w:val="18"/>
              </w:rPr>
            </w:pPr>
            <w:r w:rsidRPr="00391542">
              <w:rPr>
                <w:rFonts w:ascii="GHEA Grapalat" w:hAnsi="GHEA Grapalat"/>
                <w:b/>
                <w:color w:val="FF0000"/>
                <w:sz w:val="18"/>
                <w:szCs w:val="18"/>
              </w:rPr>
              <w:t xml:space="preserve">РС՝ </w:t>
            </w:r>
            <w:r w:rsidRPr="00391542">
              <w:rPr>
                <w:rFonts w:ascii="GHEA Grapalat" w:hAnsi="GHEA Grapalat" w:cs="Arial"/>
                <w:b/>
                <w:color w:val="FF0000"/>
                <w:sz w:val="18"/>
                <w:szCs w:val="18"/>
              </w:rPr>
              <w:t>900112</w:t>
            </w:r>
            <w:r>
              <w:rPr>
                <w:rFonts w:ascii="GHEA Grapalat" w:hAnsi="GHEA Grapalat" w:cs="Arial"/>
                <w:b/>
                <w:color w:val="FF0000"/>
                <w:sz w:val="18"/>
                <w:szCs w:val="18"/>
              </w:rPr>
              <w:t>000477</w:t>
            </w:r>
          </w:p>
          <w:p w:rsidR="003D7C34" w:rsidRPr="00391542" w:rsidRDefault="003D7C34" w:rsidP="003D7C34">
            <w:pPr>
              <w:jc w:val="center"/>
              <w:rPr>
                <w:rFonts w:ascii="GHEA Grapalat" w:hAnsi="GHEA Grapalat" w:cs="Arial"/>
                <w:b/>
                <w:color w:val="FF0000"/>
                <w:sz w:val="18"/>
                <w:szCs w:val="18"/>
              </w:rPr>
            </w:pPr>
            <w:r w:rsidRPr="00391542">
              <w:rPr>
                <w:rFonts w:ascii="GHEA Grapalat" w:hAnsi="GHEA Grapalat"/>
                <w:b/>
                <w:color w:val="FF0000"/>
                <w:sz w:val="18"/>
                <w:szCs w:val="18"/>
              </w:rPr>
              <w:t>Банк</w:t>
            </w:r>
            <w:r w:rsidRPr="00391542">
              <w:rPr>
                <w:rFonts w:ascii="GHEA Grapalat" w:hAnsi="GHEA Grapalat" w:cs="Arial"/>
                <w:b/>
                <w:color w:val="FF0000"/>
                <w:sz w:val="18"/>
                <w:szCs w:val="18"/>
              </w:rPr>
              <w:t xml:space="preserve"> Оперативное управление МО РА</w:t>
            </w:r>
          </w:p>
          <w:p w:rsidR="003D7C34" w:rsidRPr="009F3DC7" w:rsidRDefault="003D7C34" w:rsidP="003D7C34">
            <w:pPr>
              <w:widowControl w:val="0"/>
              <w:spacing w:after="160" w:line="360" w:lineRule="auto"/>
              <w:jc w:val="center"/>
              <w:rPr>
                <w:rFonts w:ascii="GHEA Grapalat" w:hAnsi="GHEA Grapalat" w:cs="Sylfaen"/>
                <w:b/>
                <w:bCs/>
              </w:rPr>
            </w:pPr>
            <w:r w:rsidRPr="00391542">
              <w:rPr>
                <w:rFonts w:ascii="GHEA Grapalat" w:hAnsi="GHEA Grapalat"/>
                <w:b/>
                <w:color w:val="FF0000"/>
                <w:sz w:val="18"/>
                <w:szCs w:val="18"/>
              </w:rPr>
              <w:t>РСНП</w:t>
            </w:r>
            <w:r w:rsidRPr="00391542">
              <w:rPr>
                <w:rFonts w:ascii="GHEA Grapalat" w:hAnsi="GHEA Grapalat" w:cs="Arial"/>
                <w:b/>
                <w:color w:val="FF0000"/>
                <w:sz w:val="18"/>
                <w:szCs w:val="18"/>
              </w:rPr>
              <w:t>՝ 03300782</w:t>
            </w:r>
          </w:p>
          <w:p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______________________</w:t>
            </w:r>
          </w:p>
          <w:p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w:t>
            </w:r>
          </w:p>
          <w:p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Default="00BB28C8" w:rsidP="00BB28C8">
      <w:pPr>
        <w:widowControl w:val="0"/>
        <w:tabs>
          <w:tab w:val="left" w:pos="1276"/>
        </w:tabs>
        <w:spacing w:after="160" w:line="360" w:lineRule="auto"/>
        <w:ind w:firstLine="567"/>
        <w:jc w:val="both"/>
        <w:rPr>
          <w:rFonts w:ascii="GHEA Grapalat" w:hAnsi="GHEA Grapalat"/>
          <w:i/>
          <w:lang w:val="en-US"/>
        </w:rPr>
      </w:pPr>
    </w:p>
    <w:p w:rsidR="00BB28C8" w:rsidRPr="009F3DC7" w:rsidRDefault="00BB28C8" w:rsidP="00BB28C8">
      <w:pPr>
        <w:widowControl w:val="0"/>
        <w:tabs>
          <w:tab w:val="left" w:pos="1276"/>
        </w:tabs>
        <w:spacing w:after="160" w:line="360" w:lineRule="auto"/>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rsidR="00BB28C8" w:rsidRPr="009F3DC7" w:rsidRDefault="00BB28C8" w:rsidP="00BB28C8">
      <w:pPr>
        <w:widowControl w:val="0"/>
        <w:spacing w:after="160" w:line="360" w:lineRule="auto"/>
        <w:ind w:firstLine="567"/>
        <w:rPr>
          <w:rFonts w:ascii="GHEA Grapalat" w:hAnsi="GHEA Grapalat"/>
          <w:i/>
        </w:rPr>
      </w:pPr>
      <w:r w:rsidRPr="009F3DC7">
        <w:rPr>
          <w:rFonts w:ascii="GHEA Grapalat" w:hAnsi="GHEA Grapalat"/>
        </w:rPr>
        <w:br w:type="page"/>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1</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rPr>
        <w:t>к Договору под кодом</w:t>
      </w:r>
      <w:r w:rsidRPr="008C1A9F">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b/>
        </w:rPr>
      </w:pPr>
    </w:p>
    <w:p w:rsidR="00BB28C8" w:rsidRPr="009F3DC7" w:rsidRDefault="008B56A4" w:rsidP="00BB28C8">
      <w:pPr>
        <w:widowControl w:val="0"/>
        <w:spacing w:after="160" w:line="360" w:lineRule="auto"/>
        <w:ind w:firstLine="567"/>
        <w:jc w:val="center"/>
        <w:rPr>
          <w:rFonts w:ascii="GHEA Grapalat" w:hAnsi="GHEA Grapalat" w:cs="Arial"/>
          <w:b/>
        </w:rPr>
      </w:pPr>
      <w:r w:rsidRPr="008B56A4">
        <w:rPr>
          <w:rFonts w:ascii="GHEA Grapalat" w:hAnsi="GHEA Grapalat"/>
          <w:b/>
          <w:sz w:val="28"/>
          <w:szCs w:val="28"/>
        </w:rPr>
        <w:t>Объемная ведомость-смета</w:t>
      </w:r>
      <w:r w:rsidR="00BB28C8" w:rsidRPr="009F3DC7">
        <w:rPr>
          <w:rFonts w:ascii="GHEA Grapalat" w:hAnsi="GHEA Grapalat"/>
          <w:b/>
        </w:rPr>
        <w:t>*</w:t>
      </w:r>
    </w:p>
    <w:p w:rsidR="00BB28C8" w:rsidRPr="009F3DC7" w:rsidRDefault="00BB28C8" w:rsidP="00BB28C8">
      <w:pPr>
        <w:widowControl w:val="0"/>
        <w:spacing w:after="160" w:line="360" w:lineRule="auto"/>
        <w:ind w:firstLine="567"/>
        <w:jc w:val="right"/>
        <w:rPr>
          <w:rFonts w:ascii="GHEA Grapalat" w:hAnsi="GHEA Grapalat"/>
          <w:i/>
        </w:rPr>
      </w:pPr>
    </w:p>
    <w:p w:rsidR="00BB28C8" w:rsidRDefault="00BB28C8" w:rsidP="00BB28C8">
      <w:pPr>
        <w:widowControl w:val="0"/>
        <w:spacing w:after="160" w:line="360" w:lineRule="auto"/>
        <w:ind w:firstLine="567"/>
        <w:jc w:val="center"/>
        <w:rPr>
          <w:rFonts w:ascii="Sylfaen" w:hAnsi="Sylfaen"/>
          <w:lang w:val="hy-AM"/>
        </w:rPr>
      </w:pPr>
      <w:r w:rsidRPr="009F3DC7">
        <w:rPr>
          <w:rFonts w:ascii="GHEA Grapalat" w:hAnsi="GHEA Grapalat"/>
          <w:b/>
        </w:rPr>
        <w:t>ВЫПОЛНЕНИЯ РАБОТ</w:t>
      </w:r>
      <w:r w:rsidRPr="009F3DC7">
        <w:rPr>
          <w:rFonts w:ascii="GHEA Grapalat" w:hAnsi="GHEA Grapalat"/>
        </w:rPr>
        <w:t xml:space="preserve"> "</w:t>
      </w:r>
      <w:r w:rsidR="0038629C" w:rsidRPr="0038629C">
        <w:t xml:space="preserve"> </w:t>
      </w:r>
      <w:r w:rsidR="0038629C" w:rsidRPr="0038629C">
        <w:rPr>
          <w:rFonts w:ascii="GHEA Grapalat" w:hAnsi="GHEA Grapalat"/>
        </w:rPr>
        <w:t xml:space="preserve">Работы по ремонту асфальтобетонного покрытия на улицах </w:t>
      </w:r>
      <w:proofErr w:type="spellStart"/>
      <w:r w:rsidR="0038629C" w:rsidRPr="0038629C">
        <w:rPr>
          <w:rFonts w:ascii="GHEA Grapalat" w:hAnsi="GHEA Grapalat"/>
        </w:rPr>
        <w:t>Касахской</w:t>
      </w:r>
      <w:proofErr w:type="spellEnd"/>
      <w:r w:rsidR="0038629C" w:rsidRPr="0038629C">
        <w:rPr>
          <w:rFonts w:ascii="GHEA Grapalat" w:hAnsi="GHEA Grapalat"/>
        </w:rPr>
        <w:t xml:space="preserve"> общины </w:t>
      </w:r>
      <w:r w:rsidRPr="009F3DC7">
        <w:rPr>
          <w:rFonts w:ascii="GHEA Grapalat" w:hAnsi="GHEA Grapalat"/>
        </w:rPr>
        <w:t>"</w:t>
      </w: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Pr="000A359E" w:rsidRDefault="000A359E" w:rsidP="00BB28C8">
      <w:pPr>
        <w:widowControl w:val="0"/>
        <w:spacing w:after="160" w:line="360" w:lineRule="auto"/>
        <w:ind w:firstLine="567"/>
        <w:jc w:val="center"/>
        <w:rPr>
          <w:rFonts w:ascii="Sylfaen" w:hAnsi="Sylfaen"/>
          <w:b/>
          <w:lang w:val="hy-AM"/>
        </w:rPr>
      </w:pPr>
    </w:p>
    <w:p w:rsidR="00BB28C8" w:rsidRPr="009F3DC7" w:rsidRDefault="00BB28C8" w:rsidP="00BB28C8">
      <w:pPr>
        <w:widowControl w:val="0"/>
        <w:spacing w:after="160" w:line="360" w:lineRule="auto"/>
        <w:ind w:firstLine="567"/>
        <w:rPr>
          <w:rFonts w:ascii="GHEA Grapalat" w:hAnsi="GHEA Grapalat"/>
          <w:i/>
        </w:rPr>
      </w:pPr>
      <w:r w:rsidRPr="009F3DC7">
        <w:rPr>
          <w:rFonts w:ascii="GHEA Grapalat" w:hAnsi="GHEA Grapalat"/>
        </w:rPr>
        <w:t>* Подрядчик выполняет работы по адресу</w:t>
      </w:r>
      <w:r w:rsidRPr="00517562">
        <w:rPr>
          <w:rFonts w:ascii="GHEA Grapalat" w:hAnsi="GHEA Grapalat"/>
        </w:rPr>
        <w:t xml:space="preserve"> _________________________</w:t>
      </w:r>
      <w:r w:rsidRPr="009F3DC7">
        <w:rPr>
          <w:rFonts w:ascii="GHEA Grapalat" w:hAnsi="GHEA Grapalat"/>
        </w:rPr>
        <w:t>.</w:t>
      </w:r>
    </w:p>
    <w:p w:rsidR="00BB28C8" w:rsidRPr="009F3DC7" w:rsidRDefault="00BB28C8" w:rsidP="00BB28C8">
      <w:pPr>
        <w:widowControl w:val="0"/>
        <w:spacing w:after="160" w:line="360" w:lineRule="auto"/>
        <w:ind w:firstLine="567"/>
        <w:jc w:val="right"/>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Default="00BB28C8" w:rsidP="003D2146">
            <w:pPr>
              <w:widowControl w:val="0"/>
              <w:spacing w:after="160" w:line="360" w:lineRule="auto"/>
              <w:ind w:firstLine="34"/>
              <w:jc w:val="center"/>
              <w:rPr>
                <w:rFonts w:ascii="GHEA Grapalat" w:hAnsi="GHEA Grapalat"/>
                <w:b/>
              </w:rPr>
            </w:pPr>
            <w:r w:rsidRPr="009F3DC7">
              <w:rPr>
                <w:rFonts w:ascii="GHEA Grapalat" w:hAnsi="GHEA Grapalat"/>
                <w:b/>
              </w:rPr>
              <w:t>ЗАКАЗЧИК</w:t>
            </w:r>
          </w:p>
          <w:p w:rsidR="003D7C34" w:rsidRPr="00391542" w:rsidRDefault="003D7C34" w:rsidP="003D7C34">
            <w:pPr>
              <w:jc w:val="center"/>
              <w:rPr>
                <w:rFonts w:ascii="GHEA Grapalat" w:hAnsi="GHEA Grapalat"/>
                <w:b/>
                <w:bCs/>
                <w:color w:val="FF0000"/>
                <w:sz w:val="18"/>
                <w:szCs w:val="18"/>
                <w:lang w:val="nb-NO"/>
              </w:rPr>
            </w:pPr>
            <w:r w:rsidRPr="00391542">
              <w:rPr>
                <w:rFonts w:ascii="GHEA Grapalat" w:hAnsi="GHEA Grapalat"/>
                <w:b/>
                <w:color w:val="FF0000"/>
                <w:sz w:val="18"/>
                <w:szCs w:val="18"/>
                <w:lang w:val="af-ZA"/>
              </w:rPr>
              <w:t>Касахский общинный муниципалитет</w:t>
            </w:r>
            <w:r w:rsidRPr="00391542">
              <w:rPr>
                <w:rFonts w:ascii="GHEA Grapalat" w:hAnsi="GHEA Grapalat"/>
                <w:b/>
                <w:bCs/>
                <w:color w:val="FF0000"/>
                <w:sz w:val="18"/>
                <w:szCs w:val="18"/>
                <w:lang w:val="nb-NO"/>
              </w:rPr>
              <w:t>,</w:t>
            </w:r>
          </w:p>
          <w:p w:rsidR="003D7C34" w:rsidRPr="00391542" w:rsidRDefault="003D7C34" w:rsidP="003D7C34">
            <w:pPr>
              <w:jc w:val="center"/>
              <w:rPr>
                <w:rFonts w:ascii="GHEA Grapalat" w:hAnsi="GHEA Grapalat"/>
                <w:b/>
                <w:bCs/>
                <w:color w:val="FF0000"/>
                <w:sz w:val="18"/>
                <w:szCs w:val="18"/>
                <w:lang w:val="nb-NO"/>
              </w:rPr>
            </w:pPr>
            <w:r w:rsidRPr="00391542">
              <w:rPr>
                <w:rFonts w:ascii="GHEA Grapalat" w:hAnsi="GHEA Grapalat"/>
                <w:b/>
                <w:bCs/>
                <w:color w:val="FF0000"/>
                <w:sz w:val="18"/>
                <w:szCs w:val="18"/>
                <w:lang w:val="nb-NO"/>
              </w:rPr>
              <w:t xml:space="preserve">Р.Котайк, с. Касах, </w:t>
            </w:r>
            <w:r w:rsidRPr="00391542">
              <w:rPr>
                <w:rFonts w:ascii="GHEA Grapalat" w:hAnsi="GHEA Grapalat"/>
                <w:b/>
                <w:color w:val="FF0000"/>
                <w:sz w:val="18"/>
                <w:szCs w:val="18"/>
                <w:u w:val="single"/>
                <w:lang w:val="af-ZA"/>
              </w:rPr>
              <w:t>площ. С. Залаляна 1</w:t>
            </w:r>
          </w:p>
          <w:p w:rsidR="003D7C34" w:rsidRPr="00391542" w:rsidRDefault="003D7C34" w:rsidP="003D7C34">
            <w:pPr>
              <w:jc w:val="center"/>
              <w:rPr>
                <w:rFonts w:ascii="GHEA Grapalat" w:hAnsi="GHEA Grapalat" w:cs="Arial"/>
                <w:b/>
                <w:color w:val="FF0000"/>
                <w:sz w:val="18"/>
                <w:szCs w:val="18"/>
              </w:rPr>
            </w:pPr>
            <w:r w:rsidRPr="00391542">
              <w:rPr>
                <w:rFonts w:ascii="GHEA Grapalat" w:hAnsi="GHEA Grapalat"/>
                <w:b/>
                <w:color w:val="FF0000"/>
                <w:sz w:val="18"/>
                <w:szCs w:val="18"/>
              </w:rPr>
              <w:t xml:space="preserve">РС՝ </w:t>
            </w:r>
            <w:r w:rsidRPr="00391542">
              <w:rPr>
                <w:rFonts w:ascii="GHEA Grapalat" w:hAnsi="GHEA Grapalat" w:cs="Arial"/>
                <w:b/>
                <w:color w:val="FF0000"/>
                <w:sz w:val="18"/>
                <w:szCs w:val="18"/>
              </w:rPr>
              <w:t>900112</w:t>
            </w:r>
            <w:r>
              <w:rPr>
                <w:rFonts w:ascii="GHEA Grapalat" w:hAnsi="GHEA Grapalat" w:cs="Arial"/>
                <w:b/>
                <w:color w:val="FF0000"/>
                <w:sz w:val="18"/>
                <w:szCs w:val="18"/>
              </w:rPr>
              <w:t>000477</w:t>
            </w:r>
          </w:p>
          <w:p w:rsidR="003D7C34" w:rsidRPr="00391542" w:rsidRDefault="003D7C34" w:rsidP="003D7C34">
            <w:pPr>
              <w:jc w:val="center"/>
              <w:rPr>
                <w:rFonts w:ascii="GHEA Grapalat" w:hAnsi="GHEA Grapalat" w:cs="Arial"/>
                <w:b/>
                <w:color w:val="FF0000"/>
                <w:sz w:val="18"/>
                <w:szCs w:val="18"/>
              </w:rPr>
            </w:pPr>
            <w:r w:rsidRPr="00391542">
              <w:rPr>
                <w:rFonts w:ascii="GHEA Grapalat" w:hAnsi="GHEA Grapalat"/>
                <w:b/>
                <w:color w:val="FF0000"/>
                <w:sz w:val="18"/>
                <w:szCs w:val="18"/>
              </w:rPr>
              <w:t>Банк</w:t>
            </w:r>
            <w:r w:rsidRPr="00391542">
              <w:rPr>
                <w:rFonts w:ascii="GHEA Grapalat" w:hAnsi="GHEA Grapalat" w:cs="Arial"/>
                <w:b/>
                <w:color w:val="FF0000"/>
                <w:sz w:val="18"/>
                <w:szCs w:val="18"/>
              </w:rPr>
              <w:t xml:space="preserve"> Оперативное управление МО РА</w:t>
            </w:r>
          </w:p>
          <w:p w:rsidR="003D7C34" w:rsidRPr="009F3DC7" w:rsidRDefault="003D7C34" w:rsidP="003D7C34">
            <w:pPr>
              <w:widowControl w:val="0"/>
              <w:spacing w:after="160" w:line="360" w:lineRule="auto"/>
              <w:ind w:firstLine="34"/>
              <w:jc w:val="center"/>
              <w:rPr>
                <w:rFonts w:ascii="GHEA Grapalat" w:hAnsi="GHEA Grapalat" w:cs="Sylfaen"/>
                <w:b/>
                <w:bCs/>
              </w:rPr>
            </w:pPr>
            <w:r w:rsidRPr="00391542">
              <w:rPr>
                <w:rFonts w:ascii="GHEA Grapalat" w:hAnsi="GHEA Grapalat"/>
                <w:b/>
                <w:color w:val="FF0000"/>
                <w:sz w:val="18"/>
                <w:szCs w:val="18"/>
              </w:rPr>
              <w:t>РСНП</w:t>
            </w:r>
            <w:r w:rsidRPr="00391542">
              <w:rPr>
                <w:rFonts w:ascii="GHEA Grapalat" w:hAnsi="GHEA Grapalat" w:cs="Arial"/>
                <w:b/>
                <w:color w:val="FF0000"/>
                <w:sz w:val="18"/>
                <w:szCs w:val="18"/>
              </w:rPr>
              <w:t>՝ 03300782</w:t>
            </w:r>
          </w:p>
          <w:p w:rsidR="00BB28C8" w:rsidRPr="008C1A9F" w:rsidRDefault="00BB28C8" w:rsidP="003D2146">
            <w:pPr>
              <w:widowControl w:val="0"/>
              <w:ind w:firstLine="34"/>
              <w:jc w:val="center"/>
              <w:rPr>
                <w:rFonts w:ascii="GHEA Grapalat" w:hAnsi="GHEA Grapalat"/>
                <w:lang w:val="en-US"/>
              </w:rPr>
            </w:pPr>
            <w:r>
              <w:rPr>
                <w:rFonts w:ascii="GHEA Grapalat" w:hAnsi="GHEA Grapalat"/>
                <w:lang w:val="en-US"/>
              </w:rPr>
              <w:t>_______________________</w:t>
            </w:r>
          </w:p>
          <w:p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ind w:firstLine="34"/>
              <w:jc w:val="center"/>
              <w:rPr>
                <w:rFonts w:ascii="GHEA Grapalat" w:hAnsi="GHEA Grapalat"/>
              </w:rPr>
            </w:pPr>
          </w:p>
        </w:tc>
        <w:tc>
          <w:tcPr>
            <w:tcW w:w="4343" w:type="dxa"/>
          </w:tcPr>
          <w:p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t>ПОДРЯДЧИК</w:t>
            </w:r>
          </w:p>
          <w:p w:rsidR="00BB28C8" w:rsidRPr="008C1A9F" w:rsidRDefault="00BB28C8" w:rsidP="003D2146">
            <w:pPr>
              <w:widowControl w:val="0"/>
              <w:ind w:firstLine="34"/>
              <w:jc w:val="center"/>
              <w:rPr>
                <w:rFonts w:ascii="GHEA Grapalat" w:hAnsi="GHEA Grapalat"/>
                <w:lang w:val="en-US"/>
              </w:rPr>
            </w:pPr>
            <w:r>
              <w:rPr>
                <w:rFonts w:ascii="GHEA Grapalat" w:hAnsi="GHEA Grapalat"/>
                <w:lang w:val="en-US"/>
              </w:rPr>
              <w:t>___________________</w:t>
            </w:r>
          </w:p>
          <w:p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r>
    </w:tbl>
    <w:p w:rsidR="00BB28C8" w:rsidRDefault="00BB28C8" w:rsidP="00BB28C8">
      <w:pPr>
        <w:widowControl w:val="0"/>
        <w:spacing w:after="160" w:line="360" w:lineRule="auto"/>
        <w:ind w:firstLine="567"/>
        <w:jc w:val="right"/>
        <w:rPr>
          <w:rFonts w:ascii="GHEA Grapalat" w:hAnsi="GHEA Grapalat"/>
          <w:i/>
        </w:rPr>
      </w:pPr>
    </w:p>
    <w:p w:rsidR="00BB28C8" w:rsidRPr="009F3DC7" w:rsidRDefault="00BB28C8" w:rsidP="003D7C34">
      <w:pPr>
        <w:jc w:val="right"/>
        <w:rPr>
          <w:rFonts w:ascii="GHEA Grapalat" w:hAnsi="GHEA Grapalat" w:cs="Arial"/>
          <w:i/>
        </w:rPr>
      </w:pPr>
      <w:r>
        <w:rPr>
          <w:rFonts w:ascii="GHEA Grapalat" w:hAnsi="GHEA Grapalat"/>
          <w:i/>
        </w:rPr>
        <w:br w:type="page"/>
      </w:r>
      <w:r w:rsidRPr="009F3DC7">
        <w:rPr>
          <w:rFonts w:ascii="GHEA Grapalat" w:hAnsi="GHEA Grapalat"/>
          <w:i/>
        </w:rPr>
        <w:lastRenderedPageBreak/>
        <w:t>Приложение № 2</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cs="Sylfaen"/>
          <w:b/>
        </w:rPr>
      </w:pPr>
    </w:p>
    <w:p w:rsidR="00BB28C8" w:rsidRPr="009F3DC7"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КАЛЕНДАРНЫЙ ГРАФИК</w:t>
      </w:r>
    </w:p>
    <w:p w:rsidR="00BB28C8" w:rsidRPr="009F3DC7"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ВЫПОЛНЕНИЯ РАБОТ</w:t>
      </w:r>
      <w:r w:rsidRPr="009F3DC7">
        <w:rPr>
          <w:rFonts w:ascii="GHEA Grapalat" w:hAnsi="GHEA Grapalat"/>
        </w:rPr>
        <w:t xml:space="preserve"> "</w:t>
      </w:r>
      <w:r w:rsidR="0038629C" w:rsidRPr="0038629C">
        <w:t xml:space="preserve"> </w:t>
      </w:r>
      <w:r w:rsidR="0038629C" w:rsidRPr="0038629C">
        <w:rPr>
          <w:rFonts w:ascii="GHEA Grapalat" w:hAnsi="GHEA Grapalat"/>
        </w:rPr>
        <w:t xml:space="preserve">Работы по ремонту асфальтобетонного покрытия на улицах </w:t>
      </w:r>
      <w:proofErr w:type="spellStart"/>
      <w:r w:rsidR="0038629C" w:rsidRPr="0038629C">
        <w:rPr>
          <w:rFonts w:ascii="GHEA Grapalat" w:hAnsi="GHEA Grapalat"/>
        </w:rPr>
        <w:t>Касахской</w:t>
      </w:r>
      <w:proofErr w:type="spellEnd"/>
      <w:r w:rsidR="0038629C" w:rsidRPr="0038629C">
        <w:rPr>
          <w:rFonts w:ascii="GHEA Grapalat" w:hAnsi="GHEA Grapalat"/>
        </w:rPr>
        <w:t xml:space="preserve"> общины </w:t>
      </w:r>
      <w:r w:rsidRPr="009F3DC7">
        <w:rPr>
          <w:rFonts w:ascii="GHEA Grapalat" w:hAnsi="GHEA Grapalat"/>
        </w:rPr>
        <w:t>"</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3720"/>
        <w:gridCol w:w="760"/>
        <w:gridCol w:w="482"/>
        <w:gridCol w:w="1216"/>
        <w:gridCol w:w="1440"/>
        <w:gridCol w:w="1205"/>
      </w:tblGrid>
      <w:tr w:rsidR="00BB28C8" w:rsidRPr="009F3DC7" w:rsidTr="003D7C34">
        <w:trPr>
          <w:gridAfter w:val="1"/>
          <w:wAfter w:w="1200" w:type="dxa"/>
          <w:cantSplit/>
          <w:jc w:val="center"/>
        </w:trPr>
        <w:tc>
          <w:tcPr>
            <w:tcW w:w="816" w:type="dxa"/>
            <w:vMerge w:val="restart"/>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 п/п</w:t>
            </w:r>
          </w:p>
        </w:tc>
        <w:tc>
          <w:tcPr>
            <w:tcW w:w="4962" w:type="dxa"/>
            <w:gridSpan w:val="3"/>
            <w:vMerge w:val="restart"/>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Наименования</w:t>
            </w:r>
          </w:p>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выполняемых Подрядчиком отдельных видов работ</w:t>
            </w:r>
          </w:p>
        </w:tc>
        <w:tc>
          <w:tcPr>
            <w:tcW w:w="2656" w:type="dxa"/>
            <w:gridSpan w:val="2"/>
            <w:vAlign w:val="center"/>
          </w:tcPr>
          <w:p w:rsidR="00BB28C8" w:rsidRPr="00517562" w:rsidRDefault="00BB28C8" w:rsidP="003D2146">
            <w:pPr>
              <w:widowControl w:val="0"/>
              <w:spacing w:after="120"/>
              <w:jc w:val="center"/>
              <w:rPr>
                <w:rFonts w:ascii="GHEA Grapalat" w:hAnsi="GHEA Grapalat"/>
                <w:sz w:val="20"/>
                <w:szCs w:val="20"/>
                <w:lang w:val="en-US"/>
              </w:rPr>
            </w:pPr>
            <w:r>
              <w:rPr>
                <w:rFonts w:ascii="GHEA Grapalat" w:hAnsi="GHEA Grapalat"/>
                <w:sz w:val="20"/>
                <w:szCs w:val="20"/>
              </w:rPr>
              <w:t>Срок выполнения работ</w:t>
            </w:r>
            <w:r>
              <w:rPr>
                <w:rStyle w:val="af6"/>
                <w:rFonts w:ascii="GHEA Grapalat" w:hAnsi="GHEA Grapalat"/>
                <w:sz w:val="20"/>
                <w:szCs w:val="20"/>
              </w:rPr>
              <w:footnoteReference w:customMarkFollows="1" w:id="33"/>
              <w:t>**</w:t>
            </w:r>
          </w:p>
        </w:tc>
      </w:tr>
      <w:tr w:rsidR="00BB28C8" w:rsidRPr="009F3DC7" w:rsidTr="003D7C34">
        <w:trPr>
          <w:gridAfter w:val="1"/>
          <w:wAfter w:w="1200" w:type="dxa"/>
          <w:cantSplit/>
          <w:trHeight w:val="586"/>
          <w:jc w:val="center"/>
        </w:trPr>
        <w:tc>
          <w:tcPr>
            <w:tcW w:w="816" w:type="dxa"/>
            <w:vMerge/>
            <w:vAlign w:val="center"/>
          </w:tcPr>
          <w:p w:rsidR="00BB28C8" w:rsidRPr="00517562" w:rsidRDefault="00BB28C8" w:rsidP="003D2146">
            <w:pPr>
              <w:widowControl w:val="0"/>
              <w:spacing w:after="120"/>
              <w:jc w:val="both"/>
              <w:rPr>
                <w:rFonts w:ascii="GHEA Grapalat" w:hAnsi="GHEA Grapalat"/>
                <w:sz w:val="20"/>
                <w:szCs w:val="20"/>
              </w:rPr>
            </w:pPr>
          </w:p>
        </w:tc>
        <w:tc>
          <w:tcPr>
            <w:tcW w:w="4962" w:type="dxa"/>
            <w:gridSpan w:val="3"/>
            <w:vMerge/>
          </w:tcPr>
          <w:p w:rsidR="00BB28C8" w:rsidRPr="00517562" w:rsidRDefault="00BB28C8" w:rsidP="003D2146">
            <w:pPr>
              <w:widowControl w:val="0"/>
              <w:spacing w:after="120"/>
              <w:rPr>
                <w:rFonts w:ascii="GHEA Grapalat" w:hAnsi="GHEA Grapalat"/>
                <w:sz w:val="20"/>
                <w:szCs w:val="20"/>
              </w:rPr>
            </w:pPr>
          </w:p>
        </w:tc>
        <w:tc>
          <w:tcPr>
            <w:tcW w:w="12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Начало</w:t>
            </w:r>
          </w:p>
        </w:tc>
        <w:tc>
          <w:tcPr>
            <w:tcW w:w="1440"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Конец</w:t>
            </w:r>
          </w:p>
        </w:tc>
      </w:tr>
      <w:tr w:rsidR="00BB28C8" w:rsidRPr="009F3DC7" w:rsidTr="003D7C34">
        <w:trPr>
          <w:gridAfter w:val="1"/>
          <w:wAfter w:w="1200" w:type="dxa"/>
          <w:trHeight w:val="586"/>
          <w:jc w:val="center"/>
        </w:trPr>
        <w:tc>
          <w:tcPr>
            <w:tcW w:w="8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1</w:t>
            </w:r>
          </w:p>
        </w:tc>
        <w:tc>
          <w:tcPr>
            <w:tcW w:w="4962" w:type="dxa"/>
            <w:gridSpan w:val="3"/>
            <w:vAlign w:val="center"/>
          </w:tcPr>
          <w:p w:rsidR="00BB28C8" w:rsidRPr="00517562" w:rsidRDefault="00BB28C8" w:rsidP="003D2146">
            <w:pPr>
              <w:widowControl w:val="0"/>
              <w:spacing w:after="120"/>
              <w:rPr>
                <w:rFonts w:ascii="GHEA Grapalat" w:hAnsi="GHEA Grapalat"/>
                <w:sz w:val="20"/>
                <w:szCs w:val="20"/>
              </w:rPr>
            </w:pPr>
          </w:p>
        </w:tc>
        <w:tc>
          <w:tcPr>
            <w:tcW w:w="1216" w:type="dxa"/>
            <w:vAlign w:val="center"/>
          </w:tcPr>
          <w:p w:rsidR="00BB28C8" w:rsidRPr="00517562" w:rsidRDefault="00BB28C8" w:rsidP="003D2146">
            <w:pPr>
              <w:widowControl w:val="0"/>
              <w:spacing w:after="120"/>
              <w:jc w:val="center"/>
              <w:rPr>
                <w:rFonts w:ascii="GHEA Grapalat" w:hAnsi="GHEA Grapalat"/>
                <w:sz w:val="20"/>
                <w:szCs w:val="20"/>
              </w:rPr>
            </w:pPr>
          </w:p>
        </w:tc>
        <w:tc>
          <w:tcPr>
            <w:tcW w:w="1440" w:type="dxa"/>
            <w:vAlign w:val="center"/>
          </w:tcPr>
          <w:p w:rsidR="00BB28C8" w:rsidRPr="00517562" w:rsidRDefault="00BB28C8" w:rsidP="003D2146">
            <w:pPr>
              <w:widowControl w:val="0"/>
              <w:spacing w:after="120"/>
              <w:rPr>
                <w:rFonts w:ascii="GHEA Grapalat" w:hAnsi="GHEA Grapalat"/>
                <w:sz w:val="20"/>
                <w:szCs w:val="20"/>
              </w:rPr>
            </w:pPr>
          </w:p>
        </w:tc>
      </w:tr>
      <w:tr w:rsidR="00BB28C8" w:rsidRPr="009F3DC7" w:rsidTr="003D7C34">
        <w:trPr>
          <w:gridAfter w:val="1"/>
          <w:wAfter w:w="1200" w:type="dxa"/>
          <w:trHeight w:val="586"/>
          <w:jc w:val="center"/>
        </w:trPr>
        <w:tc>
          <w:tcPr>
            <w:tcW w:w="8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2</w:t>
            </w:r>
          </w:p>
        </w:tc>
        <w:tc>
          <w:tcPr>
            <w:tcW w:w="4962" w:type="dxa"/>
            <w:gridSpan w:val="3"/>
            <w:vAlign w:val="center"/>
          </w:tcPr>
          <w:p w:rsidR="00BB28C8" w:rsidRPr="00517562" w:rsidRDefault="00BB28C8" w:rsidP="003D2146">
            <w:pPr>
              <w:widowControl w:val="0"/>
              <w:spacing w:after="120"/>
              <w:rPr>
                <w:rFonts w:ascii="GHEA Grapalat" w:hAnsi="GHEA Grapalat"/>
                <w:sz w:val="20"/>
                <w:szCs w:val="20"/>
              </w:rPr>
            </w:pPr>
          </w:p>
        </w:tc>
        <w:tc>
          <w:tcPr>
            <w:tcW w:w="1216" w:type="dxa"/>
            <w:vAlign w:val="center"/>
          </w:tcPr>
          <w:p w:rsidR="00BB28C8" w:rsidRPr="00517562" w:rsidRDefault="00BB28C8" w:rsidP="003D2146">
            <w:pPr>
              <w:widowControl w:val="0"/>
              <w:spacing w:after="120"/>
              <w:jc w:val="center"/>
              <w:rPr>
                <w:rFonts w:ascii="GHEA Grapalat" w:hAnsi="GHEA Grapalat"/>
                <w:sz w:val="20"/>
                <w:szCs w:val="20"/>
              </w:rPr>
            </w:pPr>
          </w:p>
        </w:tc>
        <w:tc>
          <w:tcPr>
            <w:tcW w:w="1440" w:type="dxa"/>
            <w:vAlign w:val="center"/>
          </w:tcPr>
          <w:p w:rsidR="00BB28C8" w:rsidRPr="00517562" w:rsidRDefault="00BB28C8" w:rsidP="003D2146">
            <w:pPr>
              <w:widowControl w:val="0"/>
              <w:spacing w:after="120"/>
              <w:rPr>
                <w:rFonts w:ascii="GHEA Grapalat" w:hAnsi="GHEA Grapalat"/>
                <w:sz w:val="20"/>
                <w:szCs w:val="20"/>
              </w:rPr>
            </w:pPr>
          </w:p>
        </w:tc>
      </w:tr>
      <w:tr w:rsidR="00BB28C8" w:rsidRPr="009F3DC7" w:rsidTr="003D7C34">
        <w:trPr>
          <w:gridAfter w:val="1"/>
          <w:wAfter w:w="1200" w:type="dxa"/>
          <w:trHeight w:val="586"/>
          <w:jc w:val="center"/>
        </w:trPr>
        <w:tc>
          <w:tcPr>
            <w:tcW w:w="8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3</w:t>
            </w:r>
          </w:p>
        </w:tc>
        <w:tc>
          <w:tcPr>
            <w:tcW w:w="4962" w:type="dxa"/>
            <w:gridSpan w:val="3"/>
            <w:vAlign w:val="center"/>
          </w:tcPr>
          <w:p w:rsidR="00BB28C8" w:rsidRPr="00517562" w:rsidRDefault="00BB28C8" w:rsidP="003D2146">
            <w:pPr>
              <w:widowControl w:val="0"/>
              <w:spacing w:after="120"/>
              <w:rPr>
                <w:rFonts w:ascii="GHEA Grapalat" w:hAnsi="GHEA Grapalat"/>
                <w:sz w:val="20"/>
                <w:szCs w:val="20"/>
              </w:rPr>
            </w:pPr>
          </w:p>
        </w:tc>
        <w:tc>
          <w:tcPr>
            <w:tcW w:w="1216" w:type="dxa"/>
            <w:vAlign w:val="center"/>
          </w:tcPr>
          <w:p w:rsidR="00BB28C8" w:rsidRPr="00517562" w:rsidRDefault="00BB28C8" w:rsidP="003D2146">
            <w:pPr>
              <w:widowControl w:val="0"/>
              <w:spacing w:after="120"/>
              <w:jc w:val="center"/>
              <w:rPr>
                <w:rFonts w:ascii="GHEA Grapalat" w:hAnsi="GHEA Grapalat"/>
                <w:sz w:val="20"/>
                <w:szCs w:val="20"/>
              </w:rPr>
            </w:pPr>
          </w:p>
        </w:tc>
        <w:tc>
          <w:tcPr>
            <w:tcW w:w="1440" w:type="dxa"/>
            <w:vAlign w:val="center"/>
          </w:tcPr>
          <w:p w:rsidR="00BB28C8" w:rsidRPr="00517562" w:rsidRDefault="00BB28C8" w:rsidP="003D2146">
            <w:pPr>
              <w:widowControl w:val="0"/>
              <w:spacing w:after="120"/>
              <w:rPr>
                <w:rFonts w:ascii="GHEA Grapalat" w:hAnsi="GHEA Grapalat"/>
                <w:sz w:val="20"/>
                <w:szCs w:val="20"/>
              </w:rPr>
            </w:pPr>
          </w:p>
        </w:tc>
      </w:tr>
      <w:tr w:rsidR="00BB28C8" w:rsidRPr="009F3DC7" w:rsidTr="003D7C34">
        <w:trPr>
          <w:gridAfter w:val="1"/>
          <w:wAfter w:w="1200" w:type="dxa"/>
          <w:trHeight w:val="586"/>
          <w:jc w:val="center"/>
        </w:trPr>
        <w:tc>
          <w:tcPr>
            <w:tcW w:w="8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4</w:t>
            </w:r>
          </w:p>
        </w:tc>
        <w:tc>
          <w:tcPr>
            <w:tcW w:w="4962" w:type="dxa"/>
            <w:gridSpan w:val="3"/>
            <w:vAlign w:val="center"/>
          </w:tcPr>
          <w:p w:rsidR="00BB28C8" w:rsidRPr="00517562" w:rsidRDefault="00BB28C8" w:rsidP="003D2146">
            <w:pPr>
              <w:widowControl w:val="0"/>
              <w:spacing w:after="120"/>
              <w:rPr>
                <w:rFonts w:ascii="GHEA Grapalat" w:hAnsi="GHEA Grapalat"/>
                <w:sz w:val="20"/>
                <w:szCs w:val="20"/>
              </w:rPr>
            </w:pPr>
          </w:p>
        </w:tc>
        <w:tc>
          <w:tcPr>
            <w:tcW w:w="1216" w:type="dxa"/>
            <w:vAlign w:val="center"/>
          </w:tcPr>
          <w:p w:rsidR="00BB28C8" w:rsidRPr="00517562" w:rsidRDefault="00BB28C8" w:rsidP="003D2146">
            <w:pPr>
              <w:widowControl w:val="0"/>
              <w:spacing w:after="120"/>
              <w:jc w:val="center"/>
              <w:rPr>
                <w:rFonts w:ascii="GHEA Grapalat" w:hAnsi="GHEA Grapalat"/>
                <w:sz w:val="20"/>
                <w:szCs w:val="20"/>
              </w:rPr>
            </w:pPr>
          </w:p>
        </w:tc>
        <w:tc>
          <w:tcPr>
            <w:tcW w:w="1440" w:type="dxa"/>
            <w:vAlign w:val="center"/>
          </w:tcPr>
          <w:p w:rsidR="00BB28C8" w:rsidRPr="00517562" w:rsidRDefault="00BB28C8" w:rsidP="003D2146">
            <w:pPr>
              <w:widowControl w:val="0"/>
              <w:spacing w:after="120"/>
              <w:rPr>
                <w:rFonts w:ascii="GHEA Grapalat" w:hAnsi="GHEA Grapalat"/>
                <w:sz w:val="20"/>
                <w:szCs w:val="20"/>
              </w:rPr>
            </w:pPr>
          </w:p>
        </w:tc>
      </w:tr>
      <w:tr w:rsidR="00BB28C8" w:rsidRPr="009F3DC7" w:rsidTr="003D7C34">
        <w:trPr>
          <w:gridAfter w:val="1"/>
          <w:wAfter w:w="1200" w:type="dxa"/>
          <w:trHeight w:val="586"/>
          <w:jc w:val="center"/>
        </w:trPr>
        <w:tc>
          <w:tcPr>
            <w:tcW w:w="8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5</w:t>
            </w:r>
          </w:p>
        </w:tc>
        <w:tc>
          <w:tcPr>
            <w:tcW w:w="4962" w:type="dxa"/>
            <w:gridSpan w:val="3"/>
            <w:vAlign w:val="center"/>
          </w:tcPr>
          <w:p w:rsidR="00BB28C8" w:rsidRPr="00517562" w:rsidRDefault="00BB28C8" w:rsidP="003D2146">
            <w:pPr>
              <w:widowControl w:val="0"/>
              <w:spacing w:after="120"/>
              <w:rPr>
                <w:rFonts w:ascii="GHEA Grapalat" w:hAnsi="GHEA Grapalat"/>
                <w:sz w:val="20"/>
                <w:szCs w:val="20"/>
              </w:rPr>
            </w:pPr>
          </w:p>
        </w:tc>
        <w:tc>
          <w:tcPr>
            <w:tcW w:w="1216" w:type="dxa"/>
            <w:vAlign w:val="center"/>
          </w:tcPr>
          <w:p w:rsidR="00BB28C8" w:rsidRPr="00517562" w:rsidRDefault="00BB28C8" w:rsidP="003D2146">
            <w:pPr>
              <w:widowControl w:val="0"/>
              <w:spacing w:after="120"/>
              <w:jc w:val="center"/>
              <w:rPr>
                <w:rFonts w:ascii="GHEA Grapalat" w:hAnsi="GHEA Grapalat"/>
                <w:sz w:val="20"/>
                <w:szCs w:val="20"/>
              </w:rPr>
            </w:pPr>
          </w:p>
        </w:tc>
        <w:tc>
          <w:tcPr>
            <w:tcW w:w="1440" w:type="dxa"/>
            <w:vAlign w:val="center"/>
          </w:tcPr>
          <w:p w:rsidR="00BB28C8" w:rsidRPr="00517562" w:rsidRDefault="00BB28C8" w:rsidP="003D2146">
            <w:pPr>
              <w:widowControl w:val="0"/>
              <w:spacing w:after="120"/>
              <w:rPr>
                <w:rFonts w:ascii="GHEA Grapalat" w:hAnsi="GHEA Grapalat"/>
                <w:sz w:val="20"/>
                <w:szCs w:val="20"/>
              </w:rPr>
            </w:pPr>
          </w:p>
        </w:tc>
      </w:tr>
      <w:tr w:rsidR="00BB28C8" w:rsidRPr="009F3DC7" w:rsidTr="003D7C34">
        <w:trPr>
          <w:gridAfter w:val="1"/>
          <w:wAfter w:w="1200" w:type="dxa"/>
          <w:trHeight w:val="586"/>
          <w:jc w:val="center"/>
        </w:trPr>
        <w:tc>
          <w:tcPr>
            <w:tcW w:w="8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w:t>
            </w:r>
          </w:p>
        </w:tc>
        <w:tc>
          <w:tcPr>
            <w:tcW w:w="4962" w:type="dxa"/>
            <w:gridSpan w:val="3"/>
            <w:vAlign w:val="center"/>
          </w:tcPr>
          <w:p w:rsidR="00BB28C8" w:rsidRPr="00517562" w:rsidRDefault="00BB28C8" w:rsidP="003D2146">
            <w:pPr>
              <w:widowControl w:val="0"/>
              <w:spacing w:after="120"/>
              <w:rPr>
                <w:rFonts w:ascii="GHEA Grapalat" w:hAnsi="GHEA Grapalat"/>
                <w:sz w:val="20"/>
                <w:szCs w:val="20"/>
              </w:rPr>
            </w:pPr>
          </w:p>
        </w:tc>
        <w:tc>
          <w:tcPr>
            <w:tcW w:w="1216" w:type="dxa"/>
            <w:vAlign w:val="center"/>
          </w:tcPr>
          <w:p w:rsidR="00BB28C8" w:rsidRPr="00517562" w:rsidRDefault="00BB28C8" w:rsidP="003D2146">
            <w:pPr>
              <w:widowControl w:val="0"/>
              <w:spacing w:after="120"/>
              <w:jc w:val="center"/>
              <w:rPr>
                <w:rFonts w:ascii="GHEA Grapalat" w:hAnsi="GHEA Grapalat"/>
                <w:sz w:val="20"/>
                <w:szCs w:val="20"/>
              </w:rPr>
            </w:pPr>
          </w:p>
        </w:tc>
        <w:tc>
          <w:tcPr>
            <w:tcW w:w="1440" w:type="dxa"/>
            <w:vAlign w:val="center"/>
          </w:tcPr>
          <w:p w:rsidR="00BB28C8" w:rsidRPr="00517562" w:rsidRDefault="00BB28C8" w:rsidP="003D2146">
            <w:pPr>
              <w:widowControl w:val="0"/>
              <w:spacing w:after="120"/>
              <w:rPr>
                <w:rFonts w:ascii="GHEA Grapalat" w:hAnsi="GHEA Grapalat"/>
                <w:sz w:val="20"/>
                <w:szCs w:val="20"/>
              </w:rPr>
            </w:pPr>
          </w:p>
        </w:tc>
      </w:tr>
      <w:tr w:rsidR="00BB28C8" w:rsidRPr="009F3DC7" w:rsidTr="003D7C34">
        <w:trPr>
          <w:gridAfter w:val="1"/>
          <w:wAfter w:w="1200" w:type="dxa"/>
          <w:cantSplit/>
          <w:trHeight w:val="586"/>
          <w:jc w:val="center"/>
        </w:trPr>
        <w:tc>
          <w:tcPr>
            <w:tcW w:w="5778" w:type="dxa"/>
            <w:gridSpan w:val="4"/>
            <w:vAlign w:val="center"/>
          </w:tcPr>
          <w:p w:rsidR="00BB28C8" w:rsidRPr="00517562" w:rsidRDefault="00BB28C8" w:rsidP="003D2146">
            <w:pPr>
              <w:widowControl w:val="0"/>
              <w:spacing w:after="120"/>
              <w:rPr>
                <w:rFonts w:ascii="GHEA Grapalat" w:hAnsi="GHEA Grapalat"/>
                <w:b/>
                <w:sz w:val="20"/>
                <w:szCs w:val="20"/>
              </w:rPr>
            </w:pPr>
            <w:r w:rsidRPr="00517562">
              <w:rPr>
                <w:rFonts w:ascii="GHEA Grapalat" w:hAnsi="GHEA Grapalat"/>
                <w:b/>
                <w:sz w:val="20"/>
                <w:szCs w:val="20"/>
              </w:rPr>
              <w:t>ВСЕГО</w:t>
            </w:r>
          </w:p>
        </w:tc>
        <w:tc>
          <w:tcPr>
            <w:tcW w:w="1216" w:type="dxa"/>
            <w:vAlign w:val="center"/>
          </w:tcPr>
          <w:p w:rsidR="00BB28C8" w:rsidRPr="00517562" w:rsidRDefault="00BB28C8" w:rsidP="003D2146">
            <w:pPr>
              <w:widowControl w:val="0"/>
              <w:spacing w:after="120"/>
              <w:jc w:val="center"/>
              <w:rPr>
                <w:rFonts w:ascii="GHEA Grapalat" w:hAnsi="GHEA Grapalat"/>
                <w:b/>
                <w:sz w:val="20"/>
                <w:szCs w:val="20"/>
              </w:rPr>
            </w:pPr>
          </w:p>
        </w:tc>
        <w:tc>
          <w:tcPr>
            <w:tcW w:w="1440" w:type="dxa"/>
            <w:vAlign w:val="center"/>
          </w:tcPr>
          <w:p w:rsidR="00BB28C8" w:rsidRPr="00517562" w:rsidRDefault="00BB28C8" w:rsidP="003D2146">
            <w:pPr>
              <w:widowControl w:val="0"/>
              <w:spacing w:after="120"/>
              <w:jc w:val="center"/>
              <w:rPr>
                <w:rFonts w:ascii="GHEA Grapalat" w:hAnsi="GHEA Grapalat"/>
                <w:b/>
                <w:sz w:val="20"/>
                <w:szCs w:val="20"/>
              </w:rPr>
            </w:pPr>
          </w:p>
        </w:tc>
      </w:tr>
      <w:tr w:rsidR="00BB28C8" w:rsidRPr="009F3DC7" w:rsidTr="003D7C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4536" w:type="dxa"/>
            <w:gridSpan w:val="2"/>
          </w:tcPr>
          <w:p w:rsidR="00BB28C8" w:rsidRDefault="00BB28C8" w:rsidP="003D2146">
            <w:pPr>
              <w:widowControl w:val="0"/>
              <w:spacing w:after="160" w:line="360" w:lineRule="auto"/>
              <w:jc w:val="center"/>
              <w:rPr>
                <w:rFonts w:ascii="GHEA Grapalat" w:hAnsi="GHEA Grapalat"/>
                <w:b/>
              </w:rPr>
            </w:pPr>
            <w:r w:rsidRPr="009F3DC7">
              <w:rPr>
                <w:rFonts w:ascii="GHEA Grapalat" w:hAnsi="GHEA Grapalat"/>
                <w:b/>
              </w:rPr>
              <w:t>ЗАКАЗЧИК</w:t>
            </w:r>
          </w:p>
          <w:p w:rsidR="003D7C34" w:rsidRPr="00391542" w:rsidRDefault="003D7C34" w:rsidP="003D7C34">
            <w:pPr>
              <w:jc w:val="center"/>
              <w:rPr>
                <w:rFonts w:ascii="GHEA Grapalat" w:hAnsi="GHEA Grapalat"/>
                <w:b/>
                <w:bCs/>
                <w:color w:val="FF0000"/>
                <w:sz w:val="18"/>
                <w:szCs w:val="18"/>
                <w:lang w:val="nb-NO"/>
              </w:rPr>
            </w:pPr>
            <w:r w:rsidRPr="00391542">
              <w:rPr>
                <w:rFonts w:ascii="GHEA Grapalat" w:hAnsi="GHEA Grapalat"/>
                <w:b/>
                <w:color w:val="FF0000"/>
                <w:sz w:val="18"/>
                <w:szCs w:val="18"/>
                <w:lang w:val="af-ZA"/>
              </w:rPr>
              <w:t>Касахский общинный муниципалитет</w:t>
            </w:r>
            <w:r w:rsidRPr="00391542">
              <w:rPr>
                <w:rFonts w:ascii="GHEA Grapalat" w:hAnsi="GHEA Grapalat"/>
                <w:b/>
                <w:bCs/>
                <w:color w:val="FF0000"/>
                <w:sz w:val="18"/>
                <w:szCs w:val="18"/>
                <w:lang w:val="nb-NO"/>
              </w:rPr>
              <w:t>,</w:t>
            </w:r>
          </w:p>
          <w:p w:rsidR="003D7C34" w:rsidRPr="00391542" w:rsidRDefault="003D7C34" w:rsidP="003D7C34">
            <w:pPr>
              <w:jc w:val="center"/>
              <w:rPr>
                <w:rFonts w:ascii="GHEA Grapalat" w:hAnsi="GHEA Grapalat"/>
                <w:b/>
                <w:bCs/>
                <w:color w:val="FF0000"/>
                <w:sz w:val="18"/>
                <w:szCs w:val="18"/>
                <w:lang w:val="nb-NO"/>
              </w:rPr>
            </w:pPr>
            <w:r w:rsidRPr="00391542">
              <w:rPr>
                <w:rFonts w:ascii="GHEA Grapalat" w:hAnsi="GHEA Grapalat"/>
                <w:b/>
                <w:bCs/>
                <w:color w:val="FF0000"/>
                <w:sz w:val="18"/>
                <w:szCs w:val="18"/>
                <w:lang w:val="nb-NO"/>
              </w:rPr>
              <w:t xml:space="preserve">Р.Котайк, с. Касах, </w:t>
            </w:r>
            <w:r w:rsidRPr="00391542">
              <w:rPr>
                <w:rFonts w:ascii="GHEA Grapalat" w:hAnsi="GHEA Grapalat"/>
                <w:b/>
                <w:color w:val="FF0000"/>
                <w:sz w:val="18"/>
                <w:szCs w:val="18"/>
                <w:u w:val="single"/>
                <w:lang w:val="af-ZA"/>
              </w:rPr>
              <w:t>площ. С. Залаляна 1</w:t>
            </w:r>
          </w:p>
          <w:p w:rsidR="003D7C34" w:rsidRPr="00391542" w:rsidRDefault="003D7C34" w:rsidP="003D7C34">
            <w:pPr>
              <w:jc w:val="center"/>
              <w:rPr>
                <w:rFonts w:ascii="GHEA Grapalat" w:hAnsi="GHEA Grapalat" w:cs="Arial"/>
                <w:b/>
                <w:color w:val="FF0000"/>
                <w:sz w:val="18"/>
                <w:szCs w:val="18"/>
              </w:rPr>
            </w:pPr>
            <w:r w:rsidRPr="00391542">
              <w:rPr>
                <w:rFonts w:ascii="GHEA Grapalat" w:hAnsi="GHEA Grapalat"/>
                <w:b/>
                <w:color w:val="FF0000"/>
                <w:sz w:val="18"/>
                <w:szCs w:val="18"/>
              </w:rPr>
              <w:t xml:space="preserve">РС՝ </w:t>
            </w:r>
            <w:r w:rsidRPr="00391542">
              <w:rPr>
                <w:rFonts w:ascii="GHEA Grapalat" w:hAnsi="GHEA Grapalat" w:cs="Arial"/>
                <w:b/>
                <w:color w:val="FF0000"/>
                <w:sz w:val="18"/>
                <w:szCs w:val="18"/>
              </w:rPr>
              <w:t>900112</w:t>
            </w:r>
            <w:r>
              <w:rPr>
                <w:rFonts w:ascii="GHEA Grapalat" w:hAnsi="GHEA Grapalat" w:cs="Arial"/>
                <w:b/>
                <w:color w:val="FF0000"/>
                <w:sz w:val="18"/>
                <w:szCs w:val="18"/>
              </w:rPr>
              <w:t>000477</w:t>
            </w:r>
          </w:p>
          <w:p w:rsidR="003D7C34" w:rsidRPr="00391542" w:rsidRDefault="003D7C34" w:rsidP="003D7C34">
            <w:pPr>
              <w:jc w:val="center"/>
              <w:rPr>
                <w:rFonts w:ascii="GHEA Grapalat" w:hAnsi="GHEA Grapalat" w:cs="Arial"/>
                <w:b/>
                <w:color w:val="FF0000"/>
                <w:sz w:val="18"/>
                <w:szCs w:val="18"/>
              </w:rPr>
            </w:pPr>
            <w:r w:rsidRPr="00391542">
              <w:rPr>
                <w:rFonts w:ascii="GHEA Grapalat" w:hAnsi="GHEA Grapalat"/>
                <w:b/>
                <w:color w:val="FF0000"/>
                <w:sz w:val="18"/>
                <w:szCs w:val="18"/>
              </w:rPr>
              <w:t>Банк</w:t>
            </w:r>
            <w:r w:rsidRPr="00391542">
              <w:rPr>
                <w:rFonts w:ascii="GHEA Grapalat" w:hAnsi="GHEA Grapalat" w:cs="Arial"/>
                <w:b/>
                <w:color w:val="FF0000"/>
                <w:sz w:val="18"/>
                <w:szCs w:val="18"/>
              </w:rPr>
              <w:t xml:space="preserve"> Оперативное управление МО РА</w:t>
            </w:r>
          </w:p>
          <w:p w:rsidR="003D7C34" w:rsidRPr="009F3DC7" w:rsidRDefault="003D7C34" w:rsidP="003D7C34">
            <w:pPr>
              <w:widowControl w:val="0"/>
              <w:spacing w:after="160" w:line="360" w:lineRule="auto"/>
              <w:jc w:val="center"/>
              <w:rPr>
                <w:rFonts w:ascii="GHEA Grapalat" w:hAnsi="GHEA Grapalat" w:cs="Sylfaen"/>
                <w:b/>
                <w:bCs/>
              </w:rPr>
            </w:pPr>
            <w:r w:rsidRPr="00391542">
              <w:rPr>
                <w:rFonts w:ascii="GHEA Grapalat" w:hAnsi="GHEA Grapalat"/>
                <w:b/>
                <w:color w:val="FF0000"/>
                <w:sz w:val="18"/>
                <w:szCs w:val="18"/>
              </w:rPr>
              <w:t>РСНП</w:t>
            </w:r>
            <w:r w:rsidRPr="00391542">
              <w:rPr>
                <w:rFonts w:ascii="GHEA Grapalat" w:hAnsi="GHEA Grapalat" w:cs="Arial"/>
                <w:b/>
                <w:color w:val="FF0000"/>
                <w:sz w:val="18"/>
                <w:szCs w:val="18"/>
              </w:rPr>
              <w:t>՝ 03300782</w:t>
            </w:r>
          </w:p>
          <w:p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______________________</w:t>
            </w:r>
          </w:p>
          <w:p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gridSpan w:val="4"/>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w:t>
            </w:r>
          </w:p>
          <w:p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3</w:t>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rsidR="00BB28C8" w:rsidRPr="009F3DC7" w:rsidRDefault="00BB28C8" w:rsidP="00BB28C8">
      <w:pPr>
        <w:widowControl w:val="0"/>
        <w:tabs>
          <w:tab w:val="left" w:pos="9540"/>
        </w:tabs>
        <w:spacing w:after="160" w:line="360" w:lineRule="auto"/>
        <w:ind w:firstLine="567"/>
        <w:jc w:val="center"/>
        <w:rPr>
          <w:rFonts w:ascii="GHEA Grapalat" w:hAnsi="GHEA Grapalat"/>
        </w:rPr>
      </w:pPr>
    </w:p>
    <w:p w:rsidR="00BB28C8" w:rsidRPr="00685FDC" w:rsidRDefault="00BB28C8" w:rsidP="00BB28C8">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34"/>
        <w:t>*</w:t>
      </w:r>
    </w:p>
    <w:p w:rsidR="00BB28C8" w:rsidRPr="009F3DC7" w:rsidRDefault="00BB28C8" w:rsidP="00BB28C8">
      <w:pPr>
        <w:widowControl w:val="0"/>
        <w:spacing w:after="160" w:line="360" w:lineRule="auto"/>
        <w:ind w:firstLine="567"/>
        <w:jc w:val="right"/>
        <w:rPr>
          <w:rFonts w:ascii="GHEA Grapalat" w:hAnsi="GHEA Grapalat"/>
        </w:rPr>
      </w:pPr>
      <w:proofErr w:type="spellStart"/>
      <w:r w:rsidRPr="009F3DC7">
        <w:rPr>
          <w:rFonts w:ascii="GHEA Grapalat" w:hAnsi="GHEA Grapalat"/>
        </w:rPr>
        <w:t>драмов</w:t>
      </w:r>
      <w:proofErr w:type="spellEnd"/>
      <w:r w:rsidRPr="009F3DC7">
        <w:rPr>
          <w:rFonts w:ascii="GHEA Grapalat" w:hAnsi="GHEA Grapalat"/>
        </w:rPr>
        <w:t xml:space="preserve"> РА</w:t>
      </w:r>
    </w:p>
    <w:tbl>
      <w:tblPr>
        <w:tblW w:w="10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9"/>
        <w:gridCol w:w="1238"/>
        <w:gridCol w:w="1019"/>
        <w:gridCol w:w="582"/>
        <w:gridCol w:w="700"/>
        <w:gridCol w:w="431"/>
        <w:gridCol w:w="556"/>
        <w:gridCol w:w="436"/>
        <w:gridCol w:w="515"/>
        <w:gridCol w:w="477"/>
        <w:gridCol w:w="531"/>
        <w:gridCol w:w="729"/>
        <w:gridCol w:w="663"/>
        <w:gridCol w:w="594"/>
        <w:gridCol w:w="644"/>
        <w:gridCol w:w="581"/>
      </w:tblGrid>
      <w:tr w:rsidR="00BB28C8" w:rsidRPr="00685FDC" w:rsidTr="003D2146">
        <w:trPr>
          <w:jc w:val="center"/>
        </w:trPr>
        <w:tc>
          <w:tcPr>
            <w:tcW w:w="10955" w:type="dxa"/>
            <w:gridSpan w:val="16"/>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Работа</w:t>
            </w:r>
          </w:p>
        </w:tc>
      </w:tr>
      <w:tr w:rsidR="00BB28C8" w:rsidRPr="00685FDC" w:rsidTr="003D2146">
        <w:trPr>
          <w:jc w:val="center"/>
        </w:trPr>
        <w:tc>
          <w:tcPr>
            <w:tcW w:w="1259"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номер предусмотренного приглашением лота</w:t>
            </w:r>
          </w:p>
        </w:tc>
        <w:tc>
          <w:tcPr>
            <w:tcW w:w="1238"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промежуточный код, предусмотренный планом закупок по классификации ЕЗК (CPV)</w:t>
            </w:r>
          </w:p>
        </w:tc>
        <w:tc>
          <w:tcPr>
            <w:tcW w:w="1019"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наименование</w:t>
            </w:r>
          </w:p>
        </w:tc>
        <w:tc>
          <w:tcPr>
            <w:tcW w:w="7439" w:type="dxa"/>
            <w:gridSpan w:val="13"/>
            <w:vAlign w:val="center"/>
          </w:tcPr>
          <w:p w:rsidR="00BB28C8" w:rsidRPr="00685FDC" w:rsidRDefault="00BB28C8" w:rsidP="003D2146">
            <w:pPr>
              <w:widowControl w:val="0"/>
              <w:spacing w:after="120"/>
              <w:jc w:val="both"/>
              <w:rPr>
                <w:rFonts w:ascii="GHEA Grapalat" w:hAnsi="GHEA Grapalat"/>
                <w:sz w:val="14"/>
                <w:szCs w:val="16"/>
              </w:rPr>
            </w:pPr>
            <w:r w:rsidRPr="00685FDC">
              <w:rPr>
                <w:rFonts w:ascii="GHEA Grapalat" w:hAnsi="GHEA Grapalat"/>
                <w:sz w:val="14"/>
                <w:szCs w:val="16"/>
              </w:rPr>
              <w:t>Оплату работы предусматривается произвести в 20 г., по месяцам, в том числе</w:t>
            </w:r>
            <w:r w:rsidRPr="00685FDC">
              <w:rPr>
                <w:rStyle w:val="af6"/>
                <w:rFonts w:ascii="GHEA Grapalat" w:hAnsi="GHEA Grapalat"/>
                <w:sz w:val="14"/>
                <w:szCs w:val="16"/>
              </w:rPr>
              <w:footnoteReference w:customMarkFollows="1" w:id="35"/>
              <w:t>**</w:t>
            </w:r>
          </w:p>
        </w:tc>
      </w:tr>
      <w:tr w:rsidR="00BB28C8" w:rsidRPr="00685FDC" w:rsidTr="003D7C34">
        <w:trPr>
          <w:cantSplit/>
          <w:trHeight w:val="664"/>
          <w:jc w:val="center"/>
        </w:trPr>
        <w:tc>
          <w:tcPr>
            <w:tcW w:w="1259" w:type="dxa"/>
          </w:tcPr>
          <w:p w:rsidR="00BB28C8" w:rsidRPr="00685FDC" w:rsidRDefault="00BB28C8" w:rsidP="003D2146">
            <w:pPr>
              <w:widowControl w:val="0"/>
              <w:spacing w:after="120"/>
              <w:jc w:val="center"/>
              <w:rPr>
                <w:rFonts w:ascii="GHEA Grapalat" w:hAnsi="GHEA Grapalat"/>
                <w:sz w:val="14"/>
                <w:szCs w:val="16"/>
              </w:rPr>
            </w:pPr>
          </w:p>
        </w:tc>
        <w:tc>
          <w:tcPr>
            <w:tcW w:w="1238" w:type="dxa"/>
          </w:tcPr>
          <w:p w:rsidR="00BB28C8" w:rsidRPr="00685FDC" w:rsidRDefault="00BB28C8" w:rsidP="003D2146">
            <w:pPr>
              <w:widowControl w:val="0"/>
              <w:spacing w:after="120"/>
              <w:jc w:val="center"/>
              <w:rPr>
                <w:rFonts w:ascii="GHEA Grapalat" w:hAnsi="GHEA Grapalat"/>
                <w:sz w:val="14"/>
                <w:szCs w:val="16"/>
              </w:rPr>
            </w:pPr>
          </w:p>
        </w:tc>
        <w:tc>
          <w:tcPr>
            <w:tcW w:w="1019" w:type="dxa"/>
          </w:tcPr>
          <w:p w:rsidR="00BB28C8" w:rsidRPr="00685FDC" w:rsidRDefault="00BB28C8" w:rsidP="003D2146">
            <w:pPr>
              <w:widowControl w:val="0"/>
              <w:spacing w:after="120"/>
              <w:jc w:val="center"/>
              <w:rPr>
                <w:rFonts w:ascii="GHEA Grapalat" w:hAnsi="GHEA Grapalat"/>
                <w:sz w:val="14"/>
                <w:szCs w:val="16"/>
              </w:rPr>
            </w:pPr>
          </w:p>
        </w:tc>
        <w:tc>
          <w:tcPr>
            <w:tcW w:w="582"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январь</w:t>
            </w:r>
          </w:p>
        </w:tc>
        <w:tc>
          <w:tcPr>
            <w:tcW w:w="700" w:type="dxa"/>
            <w:vAlign w:val="center"/>
          </w:tcPr>
          <w:p w:rsidR="00BB28C8" w:rsidRPr="00685FDC" w:rsidRDefault="00BB28C8" w:rsidP="003D2146">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февраль</w:t>
            </w:r>
          </w:p>
        </w:tc>
        <w:tc>
          <w:tcPr>
            <w:tcW w:w="431"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март</w:t>
            </w:r>
          </w:p>
        </w:tc>
        <w:tc>
          <w:tcPr>
            <w:tcW w:w="556" w:type="dxa"/>
            <w:vAlign w:val="center"/>
          </w:tcPr>
          <w:p w:rsidR="00BB28C8" w:rsidRPr="00685FDC" w:rsidRDefault="00BB28C8" w:rsidP="003D2146">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апрель</w:t>
            </w:r>
          </w:p>
        </w:tc>
        <w:tc>
          <w:tcPr>
            <w:tcW w:w="436"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май</w:t>
            </w:r>
          </w:p>
        </w:tc>
        <w:tc>
          <w:tcPr>
            <w:tcW w:w="515"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июнь</w:t>
            </w:r>
          </w:p>
        </w:tc>
        <w:tc>
          <w:tcPr>
            <w:tcW w:w="477"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июль </w:t>
            </w:r>
          </w:p>
        </w:tc>
        <w:tc>
          <w:tcPr>
            <w:tcW w:w="531"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август</w:t>
            </w:r>
          </w:p>
        </w:tc>
        <w:tc>
          <w:tcPr>
            <w:tcW w:w="729"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сентябрь </w:t>
            </w:r>
          </w:p>
        </w:tc>
        <w:tc>
          <w:tcPr>
            <w:tcW w:w="663"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октябрь</w:t>
            </w:r>
          </w:p>
        </w:tc>
        <w:tc>
          <w:tcPr>
            <w:tcW w:w="594"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ноябрь</w:t>
            </w:r>
          </w:p>
        </w:tc>
        <w:tc>
          <w:tcPr>
            <w:tcW w:w="644"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декабрь</w:t>
            </w:r>
          </w:p>
        </w:tc>
        <w:tc>
          <w:tcPr>
            <w:tcW w:w="581" w:type="dxa"/>
            <w:vAlign w:val="center"/>
          </w:tcPr>
          <w:p w:rsidR="00BB28C8" w:rsidRPr="00685FDC" w:rsidRDefault="00BB28C8" w:rsidP="003D2146">
            <w:pPr>
              <w:widowControl w:val="0"/>
              <w:spacing w:after="120"/>
              <w:ind w:left="-95" w:right="-88"/>
              <w:jc w:val="center"/>
              <w:rPr>
                <w:rFonts w:ascii="GHEA Grapalat" w:hAnsi="GHEA Grapalat"/>
                <w:sz w:val="14"/>
                <w:szCs w:val="16"/>
                <w:lang w:val="en-US"/>
              </w:rPr>
            </w:pPr>
            <w:r w:rsidRPr="00685FDC">
              <w:rPr>
                <w:rFonts w:ascii="GHEA Grapalat" w:hAnsi="GHEA Grapalat"/>
                <w:sz w:val="14"/>
                <w:szCs w:val="16"/>
              </w:rPr>
              <w:t>Всего</w:t>
            </w:r>
          </w:p>
        </w:tc>
      </w:tr>
      <w:tr w:rsidR="003D7C34" w:rsidRPr="00685FDC" w:rsidTr="00C470EE">
        <w:trPr>
          <w:cantSplit/>
          <w:trHeight w:val="1134"/>
          <w:jc w:val="center"/>
        </w:trPr>
        <w:tc>
          <w:tcPr>
            <w:tcW w:w="1259" w:type="dxa"/>
          </w:tcPr>
          <w:p w:rsidR="003D7C34" w:rsidRPr="00E6597C" w:rsidRDefault="003D7C34" w:rsidP="003D7C34">
            <w:pPr>
              <w:jc w:val="center"/>
              <w:rPr>
                <w:rFonts w:ascii="GHEA Grapalat" w:hAnsi="GHEA Grapalat"/>
                <w:sz w:val="20"/>
                <w:lang w:val="es-ES"/>
              </w:rPr>
            </w:pPr>
            <w:r>
              <w:rPr>
                <w:rFonts w:ascii="GHEA Grapalat" w:hAnsi="GHEA Grapalat"/>
                <w:sz w:val="20"/>
                <w:lang w:val="es-ES"/>
              </w:rPr>
              <w:t>1</w:t>
            </w:r>
          </w:p>
        </w:tc>
        <w:tc>
          <w:tcPr>
            <w:tcW w:w="1238" w:type="dxa"/>
          </w:tcPr>
          <w:p w:rsidR="003D7C34" w:rsidRPr="00E6597C" w:rsidRDefault="003D7C34" w:rsidP="003D7C34">
            <w:pPr>
              <w:jc w:val="center"/>
              <w:rPr>
                <w:rFonts w:ascii="GHEA Grapalat" w:hAnsi="GHEA Grapalat"/>
                <w:sz w:val="20"/>
                <w:lang w:val="es-ES"/>
              </w:rPr>
            </w:pPr>
            <w:r w:rsidRPr="00D65DC7">
              <w:rPr>
                <w:rFonts w:ascii="GHEA Grapalat" w:hAnsi="GHEA Grapalat"/>
                <w:sz w:val="20"/>
                <w:lang w:val="es-ES"/>
              </w:rPr>
              <w:t>45231162</w:t>
            </w:r>
          </w:p>
        </w:tc>
        <w:tc>
          <w:tcPr>
            <w:tcW w:w="1019" w:type="dxa"/>
          </w:tcPr>
          <w:p w:rsidR="003D7C34" w:rsidRPr="00685FDC" w:rsidRDefault="003D7C34" w:rsidP="003D7C34">
            <w:pPr>
              <w:widowControl w:val="0"/>
              <w:spacing w:after="120"/>
              <w:jc w:val="center"/>
              <w:rPr>
                <w:rFonts w:ascii="GHEA Grapalat" w:hAnsi="GHEA Grapalat"/>
                <w:sz w:val="14"/>
                <w:szCs w:val="16"/>
              </w:rPr>
            </w:pPr>
            <w:r w:rsidRPr="0038629C">
              <w:rPr>
                <w:rFonts w:ascii="GHEA Grapalat" w:hAnsi="GHEA Grapalat"/>
                <w:sz w:val="14"/>
                <w:szCs w:val="16"/>
              </w:rPr>
              <w:t xml:space="preserve">Работы по ремонту асфальтобетонного покрытия на улицах </w:t>
            </w:r>
            <w:proofErr w:type="spellStart"/>
            <w:r w:rsidRPr="0038629C">
              <w:rPr>
                <w:rFonts w:ascii="GHEA Grapalat" w:hAnsi="GHEA Grapalat"/>
                <w:sz w:val="14"/>
                <w:szCs w:val="16"/>
              </w:rPr>
              <w:t>Касахской</w:t>
            </w:r>
            <w:proofErr w:type="spellEnd"/>
            <w:r w:rsidRPr="0038629C">
              <w:rPr>
                <w:rFonts w:ascii="GHEA Grapalat" w:hAnsi="GHEA Grapalat"/>
                <w:sz w:val="14"/>
                <w:szCs w:val="16"/>
              </w:rPr>
              <w:t xml:space="preserve"> общины</w:t>
            </w:r>
          </w:p>
        </w:tc>
        <w:tc>
          <w:tcPr>
            <w:tcW w:w="582" w:type="dxa"/>
          </w:tcPr>
          <w:p w:rsidR="003D7C34" w:rsidRPr="00E6597C" w:rsidRDefault="003D7C34" w:rsidP="003D7C34">
            <w:pPr>
              <w:jc w:val="center"/>
              <w:rPr>
                <w:rFonts w:ascii="GHEA Grapalat" w:hAnsi="GHEA Grapalat"/>
                <w:sz w:val="20"/>
                <w:lang w:val="pt-BR"/>
              </w:rPr>
            </w:pPr>
          </w:p>
          <w:p w:rsidR="003D7C34" w:rsidRPr="00E6597C" w:rsidRDefault="003D7C34" w:rsidP="003D7C34">
            <w:pPr>
              <w:jc w:val="center"/>
              <w:rPr>
                <w:rFonts w:ascii="GHEA Grapalat" w:hAnsi="GHEA Grapalat"/>
                <w:sz w:val="20"/>
                <w:lang w:val="pt-BR"/>
              </w:rPr>
            </w:pPr>
          </w:p>
          <w:p w:rsidR="003D7C34" w:rsidRPr="00E6597C" w:rsidRDefault="003D7C34" w:rsidP="003D7C34">
            <w:pPr>
              <w:jc w:val="center"/>
              <w:rPr>
                <w:rFonts w:ascii="GHEA Grapalat" w:hAnsi="GHEA Grapalat"/>
                <w:lang w:val="pt-BR"/>
              </w:rPr>
            </w:pPr>
            <w:r w:rsidRPr="00E6597C">
              <w:rPr>
                <w:rFonts w:ascii="GHEA Grapalat" w:hAnsi="GHEA Grapalat"/>
                <w:sz w:val="20"/>
                <w:lang w:val="pt-BR"/>
              </w:rPr>
              <w:t>... %</w:t>
            </w:r>
          </w:p>
        </w:tc>
        <w:tc>
          <w:tcPr>
            <w:tcW w:w="700" w:type="dxa"/>
          </w:tcPr>
          <w:p w:rsidR="003D7C34" w:rsidRPr="00E6597C" w:rsidRDefault="003D7C34" w:rsidP="003D7C34">
            <w:pPr>
              <w:jc w:val="center"/>
              <w:rPr>
                <w:rFonts w:ascii="GHEA Grapalat" w:hAnsi="GHEA Grapalat"/>
                <w:sz w:val="20"/>
                <w:lang w:val="pt-BR"/>
              </w:rPr>
            </w:pPr>
          </w:p>
          <w:p w:rsidR="003D7C34" w:rsidRPr="00E6597C" w:rsidRDefault="003D7C34" w:rsidP="003D7C34">
            <w:pPr>
              <w:jc w:val="center"/>
              <w:rPr>
                <w:rFonts w:ascii="GHEA Grapalat" w:hAnsi="GHEA Grapalat"/>
                <w:sz w:val="20"/>
                <w:lang w:val="pt-BR"/>
              </w:rPr>
            </w:pPr>
          </w:p>
          <w:p w:rsidR="003D7C34" w:rsidRPr="00E6597C" w:rsidRDefault="003D7C34" w:rsidP="003D7C34">
            <w:pPr>
              <w:jc w:val="center"/>
              <w:rPr>
                <w:rFonts w:ascii="GHEA Grapalat" w:hAnsi="GHEA Grapalat"/>
                <w:lang w:val="pt-BR"/>
              </w:rPr>
            </w:pPr>
            <w:r w:rsidRPr="00E6597C">
              <w:rPr>
                <w:rFonts w:ascii="GHEA Grapalat" w:hAnsi="GHEA Grapalat"/>
                <w:sz w:val="20"/>
                <w:lang w:val="pt-BR"/>
              </w:rPr>
              <w:t>... %</w:t>
            </w:r>
          </w:p>
        </w:tc>
        <w:tc>
          <w:tcPr>
            <w:tcW w:w="431" w:type="dxa"/>
          </w:tcPr>
          <w:p w:rsidR="003D7C34" w:rsidRPr="00E6597C" w:rsidRDefault="003D7C34" w:rsidP="003D7C34">
            <w:pPr>
              <w:jc w:val="center"/>
              <w:rPr>
                <w:rFonts w:ascii="GHEA Grapalat" w:hAnsi="GHEA Grapalat"/>
                <w:sz w:val="20"/>
                <w:lang w:val="pt-BR"/>
              </w:rPr>
            </w:pPr>
          </w:p>
          <w:p w:rsidR="003D7C34" w:rsidRPr="00E6597C" w:rsidRDefault="003D7C34" w:rsidP="003D7C34">
            <w:pPr>
              <w:jc w:val="center"/>
              <w:rPr>
                <w:rFonts w:ascii="GHEA Grapalat" w:hAnsi="GHEA Grapalat"/>
                <w:sz w:val="20"/>
                <w:lang w:val="pt-BR"/>
              </w:rPr>
            </w:pPr>
          </w:p>
          <w:p w:rsidR="003D7C34" w:rsidRPr="00E6597C" w:rsidRDefault="003D7C34" w:rsidP="003D7C34">
            <w:pPr>
              <w:jc w:val="center"/>
              <w:rPr>
                <w:rFonts w:ascii="GHEA Grapalat" w:hAnsi="GHEA Grapalat" w:cs="Arial"/>
                <w:sz w:val="18"/>
                <w:szCs w:val="18"/>
                <w:lang w:val="pt-BR"/>
              </w:rPr>
            </w:pPr>
            <w:r w:rsidRPr="00E6597C">
              <w:rPr>
                <w:rFonts w:ascii="GHEA Grapalat" w:hAnsi="GHEA Grapalat"/>
                <w:sz w:val="20"/>
                <w:lang w:val="pt-BR"/>
              </w:rPr>
              <w:t>... %</w:t>
            </w:r>
          </w:p>
        </w:tc>
        <w:tc>
          <w:tcPr>
            <w:tcW w:w="556" w:type="dxa"/>
          </w:tcPr>
          <w:p w:rsidR="003D7C34" w:rsidRPr="00E6597C" w:rsidRDefault="003D7C34" w:rsidP="003D7C34">
            <w:pPr>
              <w:jc w:val="center"/>
              <w:rPr>
                <w:rFonts w:ascii="GHEA Grapalat" w:hAnsi="GHEA Grapalat"/>
                <w:sz w:val="20"/>
                <w:lang w:val="pt-BR"/>
              </w:rPr>
            </w:pPr>
          </w:p>
          <w:p w:rsidR="003D7C34" w:rsidRPr="00E6597C" w:rsidRDefault="003D7C34" w:rsidP="003D7C34">
            <w:pPr>
              <w:jc w:val="center"/>
              <w:rPr>
                <w:rFonts w:ascii="GHEA Grapalat" w:hAnsi="GHEA Grapalat"/>
                <w:sz w:val="20"/>
                <w:lang w:val="pt-BR"/>
              </w:rPr>
            </w:pPr>
          </w:p>
          <w:p w:rsidR="003D7C34" w:rsidRPr="00E6597C" w:rsidRDefault="003D7C34" w:rsidP="003D7C34">
            <w:pPr>
              <w:jc w:val="center"/>
              <w:rPr>
                <w:rFonts w:ascii="GHEA Grapalat" w:hAnsi="GHEA Grapalat" w:cs="Arial"/>
                <w:sz w:val="18"/>
                <w:szCs w:val="18"/>
                <w:lang w:val="pt-BR"/>
              </w:rPr>
            </w:pPr>
            <w:r w:rsidRPr="00E6597C">
              <w:rPr>
                <w:rFonts w:ascii="GHEA Grapalat" w:hAnsi="GHEA Grapalat"/>
                <w:sz w:val="20"/>
                <w:lang w:val="pt-BR"/>
              </w:rPr>
              <w:t>... %</w:t>
            </w:r>
          </w:p>
        </w:tc>
        <w:tc>
          <w:tcPr>
            <w:tcW w:w="436" w:type="dxa"/>
          </w:tcPr>
          <w:p w:rsidR="003D7C34" w:rsidRPr="00E6597C" w:rsidRDefault="003D7C34" w:rsidP="003D7C34">
            <w:pPr>
              <w:jc w:val="center"/>
              <w:rPr>
                <w:rFonts w:ascii="GHEA Grapalat" w:hAnsi="GHEA Grapalat"/>
                <w:sz w:val="20"/>
                <w:lang w:val="pt-BR"/>
              </w:rPr>
            </w:pPr>
          </w:p>
          <w:p w:rsidR="003D7C34" w:rsidRPr="00E6597C" w:rsidRDefault="003D7C34" w:rsidP="003D7C34">
            <w:pPr>
              <w:jc w:val="center"/>
              <w:rPr>
                <w:rFonts w:ascii="GHEA Grapalat" w:hAnsi="GHEA Grapalat"/>
                <w:sz w:val="20"/>
                <w:lang w:val="pt-BR"/>
              </w:rPr>
            </w:pPr>
          </w:p>
          <w:p w:rsidR="003D7C34" w:rsidRPr="00E6597C" w:rsidRDefault="003D7C34" w:rsidP="003D7C34">
            <w:pPr>
              <w:jc w:val="center"/>
              <w:rPr>
                <w:rFonts w:ascii="GHEA Grapalat" w:hAnsi="GHEA Grapalat" w:cs="Arial"/>
                <w:sz w:val="18"/>
                <w:szCs w:val="18"/>
                <w:lang w:val="pt-BR"/>
              </w:rPr>
            </w:pPr>
            <w:r w:rsidRPr="00E6597C">
              <w:rPr>
                <w:rFonts w:ascii="GHEA Grapalat" w:hAnsi="GHEA Grapalat"/>
                <w:sz w:val="20"/>
                <w:lang w:val="pt-BR"/>
              </w:rPr>
              <w:t>... %</w:t>
            </w:r>
          </w:p>
        </w:tc>
        <w:tc>
          <w:tcPr>
            <w:tcW w:w="515" w:type="dxa"/>
          </w:tcPr>
          <w:p w:rsidR="003D7C34" w:rsidRPr="00E6597C" w:rsidRDefault="003D7C34" w:rsidP="003D7C34">
            <w:pPr>
              <w:jc w:val="center"/>
              <w:rPr>
                <w:rFonts w:ascii="GHEA Grapalat" w:hAnsi="GHEA Grapalat"/>
                <w:sz w:val="20"/>
                <w:lang w:val="pt-BR"/>
              </w:rPr>
            </w:pPr>
          </w:p>
          <w:p w:rsidR="003D7C34" w:rsidRPr="00E6597C" w:rsidRDefault="003D7C34" w:rsidP="003D7C34">
            <w:pPr>
              <w:jc w:val="center"/>
              <w:rPr>
                <w:rFonts w:ascii="GHEA Grapalat" w:hAnsi="GHEA Grapalat"/>
                <w:sz w:val="20"/>
                <w:lang w:val="pt-BR"/>
              </w:rPr>
            </w:pPr>
          </w:p>
          <w:p w:rsidR="003D7C34" w:rsidRPr="00E6597C" w:rsidRDefault="003D7C34" w:rsidP="003D7C34">
            <w:pPr>
              <w:jc w:val="center"/>
              <w:rPr>
                <w:rFonts w:ascii="GHEA Grapalat" w:hAnsi="GHEA Grapalat" w:cs="Arial"/>
                <w:sz w:val="18"/>
                <w:szCs w:val="18"/>
                <w:lang w:val="pt-BR"/>
              </w:rPr>
            </w:pPr>
            <w:r w:rsidRPr="00E6597C">
              <w:rPr>
                <w:rFonts w:ascii="GHEA Grapalat" w:hAnsi="GHEA Grapalat"/>
                <w:sz w:val="20"/>
                <w:lang w:val="pt-BR"/>
              </w:rPr>
              <w:t>... %</w:t>
            </w:r>
          </w:p>
        </w:tc>
        <w:tc>
          <w:tcPr>
            <w:tcW w:w="477" w:type="dxa"/>
          </w:tcPr>
          <w:p w:rsidR="003D7C34" w:rsidRPr="00E6597C" w:rsidRDefault="003D7C34" w:rsidP="003D7C34">
            <w:pPr>
              <w:jc w:val="center"/>
              <w:rPr>
                <w:rFonts w:ascii="GHEA Grapalat" w:hAnsi="GHEA Grapalat"/>
                <w:sz w:val="20"/>
                <w:lang w:val="pt-BR"/>
              </w:rPr>
            </w:pPr>
          </w:p>
          <w:p w:rsidR="003D7C34" w:rsidRPr="00E6597C" w:rsidRDefault="003D7C34" w:rsidP="003D7C34">
            <w:pPr>
              <w:jc w:val="center"/>
              <w:rPr>
                <w:rFonts w:ascii="GHEA Grapalat" w:hAnsi="GHEA Grapalat"/>
                <w:sz w:val="20"/>
                <w:lang w:val="pt-BR"/>
              </w:rPr>
            </w:pPr>
          </w:p>
          <w:p w:rsidR="003D7C34" w:rsidRPr="00E6597C" w:rsidRDefault="003D7C34" w:rsidP="003D7C34">
            <w:pPr>
              <w:jc w:val="center"/>
              <w:rPr>
                <w:rFonts w:ascii="GHEA Grapalat" w:hAnsi="GHEA Grapalat" w:cs="Arial"/>
                <w:sz w:val="18"/>
                <w:szCs w:val="18"/>
                <w:lang w:val="pt-BR"/>
              </w:rPr>
            </w:pPr>
            <w:r w:rsidRPr="00E6597C">
              <w:rPr>
                <w:rFonts w:ascii="GHEA Grapalat" w:hAnsi="GHEA Grapalat"/>
                <w:sz w:val="20"/>
                <w:lang w:val="pt-BR"/>
              </w:rPr>
              <w:t>... %</w:t>
            </w:r>
          </w:p>
        </w:tc>
        <w:tc>
          <w:tcPr>
            <w:tcW w:w="531" w:type="dxa"/>
          </w:tcPr>
          <w:p w:rsidR="003D7C34" w:rsidRPr="00E6597C" w:rsidRDefault="003D7C34" w:rsidP="003D7C34">
            <w:pPr>
              <w:jc w:val="center"/>
              <w:rPr>
                <w:rFonts w:ascii="GHEA Grapalat" w:hAnsi="GHEA Grapalat"/>
                <w:sz w:val="20"/>
                <w:lang w:val="pt-BR"/>
              </w:rPr>
            </w:pPr>
          </w:p>
          <w:p w:rsidR="003D7C34" w:rsidRPr="00E6597C" w:rsidRDefault="003D7C34" w:rsidP="003D7C34">
            <w:pPr>
              <w:jc w:val="center"/>
              <w:rPr>
                <w:rFonts w:ascii="GHEA Grapalat" w:hAnsi="GHEA Grapalat"/>
                <w:sz w:val="20"/>
                <w:lang w:val="pt-BR"/>
              </w:rPr>
            </w:pPr>
          </w:p>
          <w:p w:rsidR="003D7C34" w:rsidRPr="00E6597C" w:rsidRDefault="003D7C34" w:rsidP="003D7C34">
            <w:pPr>
              <w:jc w:val="center"/>
              <w:rPr>
                <w:rFonts w:ascii="GHEA Grapalat" w:hAnsi="GHEA Grapalat" w:cs="Arial"/>
                <w:sz w:val="18"/>
                <w:szCs w:val="18"/>
                <w:lang w:val="pt-BR"/>
              </w:rPr>
            </w:pPr>
            <w:r>
              <w:rPr>
                <w:rFonts w:ascii="GHEA Grapalat" w:hAnsi="GHEA Grapalat"/>
                <w:sz w:val="20"/>
                <w:lang w:val="hy-AM"/>
              </w:rPr>
              <w:t>25</w:t>
            </w:r>
            <w:r w:rsidRPr="00E6597C">
              <w:rPr>
                <w:rFonts w:ascii="GHEA Grapalat" w:hAnsi="GHEA Grapalat"/>
                <w:sz w:val="20"/>
                <w:lang w:val="pt-BR"/>
              </w:rPr>
              <w:t xml:space="preserve"> %</w:t>
            </w:r>
          </w:p>
        </w:tc>
        <w:tc>
          <w:tcPr>
            <w:tcW w:w="729" w:type="dxa"/>
            <w:textDirection w:val="btLr"/>
          </w:tcPr>
          <w:p w:rsidR="003D7C34" w:rsidRPr="00D65DC7" w:rsidRDefault="003D7C34" w:rsidP="003D7C34">
            <w:pPr>
              <w:ind w:left="113" w:right="113"/>
              <w:jc w:val="center"/>
              <w:rPr>
                <w:rFonts w:ascii="GHEA Grapalat" w:hAnsi="GHEA Grapalat" w:cs="Arial"/>
                <w:sz w:val="18"/>
                <w:szCs w:val="18"/>
                <w:lang w:val="hy-AM"/>
              </w:rPr>
            </w:pPr>
            <w:r>
              <w:rPr>
                <w:rFonts w:ascii="GHEA Grapalat" w:hAnsi="GHEA Grapalat"/>
                <w:sz w:val="20"/>
                <w:lang w:val="hy-AM"/>
              </w:rPr>
              <w:t>50</w:t>
            </w:r>
            <w:r w:rsidRPr="00E6597C">
              <w:rPr>
                <w:rFonts w:ascii="GHEA Grapalat" w:hAnsi="GHEA Grapalat"/>
                <w:sz w:val="20"/>
                <w:lang w:val="pt-BR"/>
              </w:rPr>
              <w:t>%</w:t>
            </w:r>
          </w:p>
        </w:tc>
        <w:tc>
          <w:tcPr>
            <w:tcW w:w="663" w:type="dxa"/>
            <w:textDirection w:val="btLr"/>
          </w:tcPr>
          <w:p w:rsidR="003D7C34" w:rsidRPr="00D65DC7" w:rsidRDefault="003D7C34" w:rsidP="003D7C34">
            <w:pPr>
              <w:ind w:left="113" w:right="113"/>
              <w:jc w:val="center"/>
              <w:rPr>
                <w:rFonts w:ascii="GHEA Grapalat" w:hAnsi="GHEA Grapalat" w:cs="Arial"/>
                <w:sz w:val="18"/>
                <w:szCs w:val="18"/>
                <w:lang w:val="hy-AM"/>
              </w:rPr>
            </w:pPr>
            <w:r>
              <w:rPr>
                <w:rFonts w:ascii="GHEA Grapalat" w:hAnsi="GHEA Grapalat"/>
                <w:sz w:val="20"/>
                <w:lang w:val="hy-AM"/>
              </w:rPr>
              <w:t>100</w:t>
            </w:r>
            <w:r w:rsidRPr="00E6597C">
              <w:rPr>
                <w:rFonts w:ascii="GHEA Grapalat" w:hAnsi="GHEA Grapalat"/>
                <w:sz w:val="20"/>
                <w:lang w:val="pt-BR"/>
              </w:rPr>
              <w:t>%</w:t>
            </w:r>
          </w:p>
        </w:tc>
        <w:tc>
          <w:tcPr>
            <w:tcW w:w="594" w:type="dxa"/>
            <w:textDirection w:val="btLr"/>
          </w:tcPr>
          <w:p w:rsidR="003D7C34" w:rsidRPr="00E6597C" w:rsidRDefault="003D7C34" w:rsidP="003D7C34">
            <w:pPr>
              <w:ind w:left="113" w:right="113"/>
              <w:jc w:val="center"/>
              <w:rPr>
                <w:rFonts w:ascii="GHEA Grapalat" w:hAnsi="GHEA Grapalat" w:cs="Arial"/>
                <w:sz w:val="18"/>
                <w:szCs w:val="18"/>
                <w:lang w:val="pt-BR"/>
              </w:rPr>
            </w:pPr>
            <w:r>
              <w:rPr>
                <w:rFonts w:ascii="GHEA Grapalat" w:hAnsi="GHEA Grapalat"/>
                <w:sz w:val="20"/>
                <w:lang w:val="hy-AM"/>
              </w:rPr>
              <w:t>100</w:t>
            </w:r>
            <w:r w:rsidRPr="00E6597C">
              <w:rPr>
                <w:rFonts w:ascii="GHEA Grapalat" w:hAnsi="GHEA Grapalat"/>
                <w:sz w:val="20"/>
                <w:lang w:val="pt-BR"/>
              </w:rPr>
              <w:t>%</w:t>
            </w:r>
          </w:p>
        </w:tc>
        <w:tc>
          <w:tcPr>
            <w:tcW w:w="644" w:type="dxa"/>
            <w:textDirection w:val="btLr"/>
          </w:tcPr>
          <w:p w:rsidR="003D7C34" w:rsidRPr="00E6597C" w:rsidRDefault="003D7C34" w:rsidP="003D7C34">
            <w:pPr>
              <w:ind w:left="113" w:right="113"/>
              <w:jc w:val="center"/>
              <w:rPr>
                <w:rFonts w:ascii="GHEA Grapalat" w:hAnsi="GHEA Grapalat" w:cs="Arial"/>
                <w:sz w:val="18"/>
                <w:szCs w:val="18"/>
                <w:lang w:val="pt-BR"/>
              </w:rPr>
            </w:pPr>
            <w:r>
              <w:rPr>
                <w:rFonts w:ascii="GHEA Grapalat" w:hAnsi="GHEA Grapalat"/>
                <w:sz w:val="20"/>
                <w:lang w:val="hy-AM"/>
              </w:rPr>
              <w:t>100</w:t>
            </w:r>
            <w:r w:rsidRPr="00E6597C">
              <w:rPr>
                <w:rFonts w:ascii="GHEA Grapalat" w:hAnsi="GHEA Grapalat"/>
                <w:sz w:val="20"/>
                <w:lang w:val="pt-BR"/>
              </w:rPr>
              <w:t>%</w:t>
            </w:r>
          </w:p>
        </w:tc>
        <w:tc>
          <w:tcPr>
            <w:tcW w:w="581" w:type="dxa"/>
            <w:textDirection w:val="btLr"/>
          </w:tcPr>
          <w:p w:rsidR="003D7C34" w:rsidRPr="00E6597C" w:rsidRDefault="003D7C34" w:rsidP="003D7C34">
            <w:pPr>
              <w:ind w:left="113" w:right="113"/>
              <w:jc w:val="center"/>
              <w:rPr>
                <w:rFonts w:ascii="GHEA Grapalat" w:hAnsi="GHEA Grapalat"/>
                <w:sz w:val="20"/>
                <w:lang w:val="pt-BR"/>
              </w:rPr>
            </w:pPr>
            <w:r>
              <w:rPr>
                <w:rFonts w:ascii="GHEA Grapalat" w:hAnsi="GHEA Grapalat"/>
                <w:sz w:val="20"/>
                <w:lang w:val="hy-AM"/>
              </w:rPr>
              <w:t>100</w:t>
            </w:r>
            <w:r w:rsidRPr="00E6597C">
              <w:rPr>
                <w:rFonts w:ascii="GHEA Grapalat" w:hAnsi="GHEA Grapalat"/>
                <w:sz w:val="20"/>
                <w:lang w:val="pt-BR"/>
              </w:rPr>
              <w:t>%</w:t>
            </w:r>
          </w:p>
          <w:p w:rsidR="003D7C34" w:rsidRPr="00E6597C" w:rsidRDefault="003D7C34" w:rsidP="003D7C34">
            <w:pPr>
              <w:ind w:left="113" w:right="113"/>
              <w:jc w:val="center"/>
              <w:rPr>
                <w:rFonts w:ascii="GHEA Grapalat" w:hAnsi="GHEA Grapalat"/>
                <w:sz w:val="20"/>
                <w:lang w:val="pt-BR"/>
              </w:rPr>
            </w:pPr>
          </w:p>
          <w:p w:rsidR="003D7C34" w:rsidRPr="00E6597C" w:rsidRDefault="003D7C34" w:rsidP="003D7C34">
            <w:pPr>
              <w:ind w:left="113" w:right="113"/>
              <w:jc w:val="center"/>
              <w:rPr>
                <w:rFonts w:ascii="GHEA Grapalat" w:hAnsi="GHEA Grapalat"/>
                <w:b/>
                <w:lang w:val="pt-BR"/>
              </w:rPr>
            </w:pPr>
            <w:r w:rsidRPr="00E6597C">
              <w:rPr>
                <w:rFonts w:ascii="GHEA Grapalat" w:hAnsi="GHEA Grapalat"/>
                <w:sz w:val="20"/>
                <w:lang w:val="pt-BR"/>
              </w:rPr>
              <w:t>... %</w:t>
            </w:r>
          </w:p>
        </w:tc>
      </w:tr>
    </w:tbl>
    <w:p w:rsidR="00BB28C8" w:rsidRPr="00685FDC" w:rsidRDefault="00BB28C8" w:rsidP="00BB28C8">
      <w:pPr>
        <w:widowControl w:val="0"/>
        <w:spacing w:after="160" w:line="360" w:lineRule="auto"/>
        <w:jc w:val="both"/>
        <w:rPr>
          <w:rFonts w:ascii="GHEA Grapalat" w:hAnsi="GHEA Grapalat" w:cs="Sylfaen"/>
          <w:i/>
          <w:lang w:val="en-US"/>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Default="00BB28C8" w:rsidP="003D2146">
            <w:pPr>
              <w:widowControl w:val="0"/>
              <w:spacing w:after="160" w:line="360" w:lineRule="auto"/>
              <w:jc w:val="center"/>
              <w:rPr>
                <w:rFonts w:ascii="GHEA Grapalat" w:hAnsi="GHEA Grapalat"/>
                <w:b/>
              </w:rPr>
            </w:pPr>
            <w:r w:rsidRPr="009F3DC7">
              <w:rPr>
                <w:rFonts w:ascii="GHEA Grapalat" w:hAnsi="GHEA Grapalat"/>
                <w:b/>
              </w:rPr>
              <w:t>ЗАКАЗЧИК</w:t>
            </w:r>
          </w:p>
          <w:p w:rsidR="003D7C34" w:rsidRPr="00391542" w:rsidRDefault="003D7C34" w:rsidP="003D7C34">
            <w:pPr>
              <w:jc w:val="center"/>
              <w:rPr>
                <w:rFonts w:ascii="GHEA Grapalat" w:hAnsi="GHEA Grapalat"/>
                <w:b/>
                <w:bCs/>
                <w:color w:val="FF0000"/>
                <w:sz w:val="18"/>
                <w:szCs w:val="18"/>
                <w:lang w:val="nb-NO"/>
              </w:rPr>
            </w:pPr>
            <w:r w:rsidRPr="00391542">
              <w:rPr>
                <w:rFonts w:ascii="GHEA Grapalat" w:hAnsi="GHEA Grapalat"/>
                <w:b/>
                <w:color w:val="FF0000"/>
                <w:sz w:val="18"/>
                <w:szCs w:val="18"/>
                <w:lang w:val="af-ZA"/>
              </w:rPr>
              <w:t>Касахский общинный муниципалитет</w:t>
            </w:r>
            <w:r w:rsidRPr="00391542">
              <w:rPr>
                <w:rFonts w:ascii="GHEA Grapalat" w:hAnsi="GHEA Grapalat"/>
                <w:b/>
                <w:bCs/>
                <w:color w:val="FF0000"/>
                <w:sz w:val="18"/>
                <w:szCs w:val="18"/>
                <w:lang w:val="nb-NO"/>
              </w:rPr>
              <w:t>,</w:t>
            </w:r>
          </w:p>
          <w:p w:rsidR="003D7C34" w:rsidRPr="00391542" w:rsidRDefault="003D7C34" w:rsidP="003D7C34">
            <w:pPr>
              <w:jc w:val="center"/>
              <w:rPr>
                <w:rFonts w:ascii="GHEA Grapalat" w:hAnsi="GHEA Grapalat"/>
                <w:b/>
                <w:bCs/>
                <w:color w:val="FF0000"/>
                <w:sz w:val="18"/>
                <w:szCs w:val="18"/>
                <w:lang w:val="nb-NO"/>
              </w:rPr>
            </w:pPr>
            <w:r w:rsidRPr="00391542">
              <w:rPr>
                <w:rFonts w:ascii="GHEA Grapalat" w:hAnsi="GHEA Grapalat"/>
                <w:b/>
                <w:bCs/>
                <w:color w:val="FF0000"/>
                <w:sz w:val="18"/>
                <w:szCs w:val="18"/>
                <w:lang w:val="nb-NO"/>
              </w:rPr>
              <w:t xml:space="preserve">Р.Котайк, с. Касах, </w:t>
            </w:r>
            <w:r w:rsidRPr="00391542">
              <w:rPr>
                <w:rFonts w:ascii="GHEA Grapalat" w:hAnsi="GHEA Grapalat"/>
                <w:b/>
                <w:color w:val="FF0000"/>
                <w:sz w:val="18"/>
                <w:szCs w:val="18"/>
                <w:u w:val="single"/>
                <w:lang w:val="af-ZA"/>
              </w:rPr>
              <w:t>площ. С. Залаляна 1</w:t>
            </w:r>
          </w:p>
          <w:p w:rsidR="003D7C34" w:rsidRPr="00391542" w:rsidRDefault="003D7C34" w:rsidP="003D7C34">
            <w:pPr>
              <w:jc w:val="center"/>
              <w:rPr>
                <w:rFonts w:ascii="GHEA Grapalat" w:hAnsi="GHEA Grapalat" w:cs="Arial"/>
                <w:b/>
                <w:color w:val="FF0000"/>
                <w:sz w:val="18"/>
                <w:szCs w:val="18"/>
              </w:rPr>
            </w:pPr>
            <w:r w:rsidRPr="00391542">
              <w:rPr>
                <w:rFonts w:ascii="GHEA Grapalat" w:hAnsi="GHEA Grapalat"/>
                <w:b/>
                <w:color w:val="FF0000"/>
                <w:sz w:val="18"/>
                <w:szCs w:val="18"/>
              </w:rPr>
              <w:t xml:space="preserve">РС՝ </w:t>
            </w:r>
            <w:r w:rsidRPr="00391542">
              <w:rPr>
                <w:rFonts w:ascii="GHEA Grapalat" w:hAnsi="GHEA Grapalat" w:cs="Arial"/>
                <w:b/>
                <w:color w:val="FF0000"/>
                <w:sz w:val="18"/>
                <w:szCs w:val="18"/>
              </w:rPr>
              <w:t>900112</w:t>
            </w:r>
            <w:r>
              <w:rPr>
                <w:rFonts w:ascii="GHEA Grapalat" w:hAnsi="GHEA Grapalat" w:cs="Arial"/>
                <w:b/>
                <w:color w:val="FF0000"/>
                <w:sz w:val="18"/>
                <w:szCs w:val="18"/>
              </w:rPr>
              <w:t>000477</w:t>
            </w:r>
          </w:p>
          <w:p w:rsidR="003D7C34" w:rsidRPr="00391542" w:rsidRDefault="003D7C34" w:rsidP="003D7C34">
            <w:pPr>
              <w:jc w:val="center"/>
              <w:rPr>
                <w:rFonts w:ascii="GHEA Grapalat" w:hAnsi="GHEA Grapalat" w:cs="Arial"/>
                <w:b/>
                <w:color w:val="FF0000"/>
                <w:sz w:val="18"/>
                <w:szCs w:val="18"/>
              </w:rPr>
            </w:pPr>
            <w:r w:rsidRPr="00391542">
              <w:rPr>
                <w:rFonts w:ascii="GHEA Grapalat" w:hAnsi="GHEA Grapalat"/>
                <w:b/>
                <w:color w:val="FF0000"/>
                <w:sz w:val="18"/>
                <w:szCs w:val="18"/>
              </w:rPr>
              <w:t>Банк</w:t>
            </w:r>
            <w:r w:rsidRPr="00391542">
              <w:rPr>
                <w:rFonts w:ascii="GHEA Grapalat" w:hAnsi="GHEA Grapalat" w:cs="Arial"/>
                <w:b/>
                <w:color w:val="FF0000"/>
                <w:sz w:val="18"/>
                <w:szCs w:val="18"/>
              </w:rPr>
              <w:t xml:space="preserve"> Оперативное управление МО РА</w:t>
            </w:r>
          </w:p>
          <w:p w:rsidR="003D7C34" w:rsidRPr="009F3DC7" w:rsidRDefault="003D7C34" w:rsidP="003D7C34">
            <w:pPr>
              <w:widowControl w:val="0"/>
              <w:spacing w:line="360" w:lineRule="auto"/>
              <w:jc w:val="center"/>
              <w:rPr>
                <w:rFonts w:ascii="GHEA Grapalat" w:hAnsi="GHEA Grapalat" w:cs="Sylfaen"/>
                <w:b/>
                <w:bCs/>
              </w:rPr>
            </w:pPr>
            <w:r w:rsidRPr="00391542">
              <w:rPr>
                <w:rFonts w:ascii="GHEA Grapalat" w:hAnsi="GHEA Grapalat"/>
                <w:b/>
                <w:color w:val="FF0000"/>
                <w:sz w:val="18"/>
                <w:szCs w:val="18"/>
              </w:rPr>
              <w:t>РСНП</w:t>
            </w:r>
            <w:r w:rsidRPr="00391542">
              <w:rPr>
                <w:rFonts w:ascii="GHEA Grapalat" w:hAnsi="GHEA Grapalat" w:cs="Arial"/>
                <w:b/>
                <w:color w:val="FF0000"/>
                <w:sz w:val="18"/>
                <w:szCs w:val="18"/>
              </w:rPr>
              <w:t>՝ 03300782</w:t>
            </w:r>
          </w:p>
          <w:p w:rsidR="00BB28C8" w:rsidRPr="00685FDC" w:rsidRDefault="00BB28C8" w:rsidP="003D7C34">
            <w:pPr>
              <w:widowControl w:val="0"/>
              <w:spacing w:line="360" w:lineRule="auto"/>
              <w:jc w:val="center"/>
              <w:rPr>
                <w:rFonts w:ascii="GHEA Grapalat" w:hAnsi="GHEA Grapalat"/>
                <w:lang w:val="en-US"/>
              </w:rPr>
            </w:pPr>
            <w:r>
              <w:rPr>
                <w:rFonts w:ascii="GHEA Grapalat" w:hAnsi="GHEA Grapalat"/>
                <w:lang w:val="en-US"/>
              </w:rPr>
              <w:t>_____________________</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spacing w:after="160" w:line="360" w:lineRule="auto"/>
        <w:ind w:firstLine="567"/>
        <w:rPr>
          <w:rFonts w:ascii="GHEA Grapalat" w:hAnsi="GHEA Grapalat"/>
        </w:rPr>
        <w:sectPr w:rsidR="00BB28C8" w:rsidRPr="009F3DC7" w:rsidSect="00166832">
          <w:footerReference w:type="default" r:id="rId12"/>
          <w:footnotePr>
            <w:pos w:val="beneathText"/>
          </w:footnotePr>
          <w:type w:val="nextColumn"/>
          <w:pgSz w:w="11907" w:h="16840" w:code="9"/>
          <w:pgMar w:top="993" w:right="1418" w:bottom="1418" w:left="1418" w:header="561" w:footer="561" w:gutter="0"/>
          <w:cols w:space="720"/>
          <w:docGrid w:linePitch="326"/>
        </w:sectPr>
      </w:pP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4</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9F3DC7" w:rsidTr="003D2146">
        <w:trPr>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место нахождения ______________</w:t>
            </w:r>
          </w:p>
          <w:p w:rsidR="00BB28C8" w:rsidRPr="00124BE9" w:rsidRDefault="00BB28C8" w:rsidP="003D2146">
            <w:pPr>
              <w:widowControl w:val="0"/>
              <w:spacing w:after="160" w:line="360" w:lineRule="auto"/>
              <w:jc w:val="center"/>
              <w:rPr>
                <w:rFonts w:ascii="GHEA Grapalat" w:hAnsi="GHEA Grapalat"/>
                <w:iCs/>
                <w:color w:val="000000"/>
              </w:rPr>
            </w:pPr>
            <w:r>
              <w:rPr>
                <w:rFonts w:ascii="GHEA Grapalat" w:hAnsi="GHEA Grapalat"/>
                <w:color w:val="000000"/>
              </w:rPr>
              <w:t>Р/</w:t>
            </w:r>
            <w:proofErr w:type="gramStart"/>
            <w:r>
              <w:rPr>
                <w:rFonts w:ascii="GHEA Grapalat" w:hAnsi="GHEA Grapalat"/>
                <w:color w:val="000000"/>
              </w:rPr>
              <w:t>С</w:t>
            </w:r>
            <w:proofErr w:type="gramEnd"/>
            <w:r>
              <w:rPr>
                <w:rFonts w:ascii="GHEA Grapalat" w:hAnsi="GHEA Grapalat"/>
                <w:color w:val="000000"/>
              </w:rPr>
              <w:t>_________________________</w:t>
            </w:r>
            <w:r w:rsidRPr="00124BE9">
              <w:rPr>
                <w:rFonts w:ascii="GHEA Grapalat" w:hAnsi="GHEA Grapalat"/>
                <w:color w:val="000000"/>
              </w:rPr>
              <w:t>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Заказчик </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w:t>
            </w:r>
            <w:proofErr w:type="gramStart"/>
            <w:r w:rsidRPr="009F3DC7">
              <w:rPr>
                <w:rFonts w:ascii="GHEA Grapalat" w:hAnsi="GHEA Grapalat"/>
                <w:color w:val="000000"/>
              </w:rPr>
              <w:t>С</w:t>
            </w:r>
            <w:proofErr w:type="gramEnd"/>
            <w:r w:rsidRPr="009F3DC7">
              <w:rPr>
                <w:rFonts w:ascii="GHEA Grapalat" w:hAnsi="GHEA Grapalat"/>
                <w:color w:val="000000"/>
              </w:rPr>
              <w:t>____________________________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УНН___________________________</w:t>
            </w:r>
          </w:p>
        </w:tc>
      </w:tr>
    </w:tbl>
    <w:p w:rsidR="00BB28C8" w:rsidRPr="009F3DC7" w:rsidRDefault="00BB28C8" w:rsidP="00BB28C8">
      <w:pPr>
        <w:widowControl w:val="0"/>
        <w:spacing w:after="160" w:line="360" w:lineRule="auto"/>
        <w:ind w:left="567" w:right="566"/>
        <w:rPr>
          <w:rFonts w:ascii="GHEA Grapalat" w:hAnsi="GHEA Grapalat"/>
          <w:iCs/>
          <w:color w:val="000000"/>
        </w:rPr>
      </w:pPr>
    </w:p>
    <w:p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АКТ №</w:t>
      </w:r>
    </w:p>
    <w:p w:rsidR="00BB28C8" w:rsidRPr="00A55DC4" w:rsidRDefault="00BB28C8" w:rsidP="00BB28C8">
      <w:pPr>
        <w:widowControl w:val="0"/>
        <w:spacing w:after="160" w:line="360" w:lineRule="auto"/>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rsidR="00BB28C8" w:rsidRPr="009F3DC7" w:rsidRDefault="00BB28C8" w:rsidP="00BB28C8">
      <w:pPr>
        <w:pStyle w:val="a3"/>
        <w:widowControl w:val="0"/>
        <w:spacing w:after="160"/>
        <w:ind w:left="567" w:right="566" w:firstLine="0"/>
        <w:jc w:val="center"/>
        <w:rPr>
          <w:rFonts w:ascii="GHEA Grapalat" w:hAnsi="GHEA Grapalat"/>
          <w:b/>
          <w:bCs/>
          <w:iCs/>
          <w:sz w:val="24"/>
          <w:szCs w:val="24"/>
        </w:rPr>
      </w:pPr>
    </w:p>
    <w:p w:rsidR="00BB28C8" w:rsidRPr="009F3DC7" w:rsidRDefault="00BB28C8" w:rsidP="00BB28C8">
      <w:pPr>
        <w:pStyle w:val="a3"/>
        <w:widowControl w:val="0"/>
        <w:tabs>
          <w:tab w:val="left" w:pos="1134"/>
          <w:tab w:val="left" w:pos="2268"/>
          <w:tab w:val="left" w:pos="3402"/>
        </w:tabs>
        <w:spacing w:after="160"/>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rsidR="00BB28C8" w:rsidRPr="009F3DC7" w:rsidRDefault="00BB28C8" w:rsidP="00BB28C8">
      <w:pPr>
        <w:pStyle w:val="af4"/>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Наименование договора (далее — Договор)</w:t>
      </w:r>
      <w:r w:rsidRPr="00124BE9">
        <w:rPr>
          <w:rFonts w:ascii="GHEA Grapalat" w:hAnsi="GHEA Grapalat"/>
          <w:color w:val="000000"/>
        </w:rPr>
        <w:t xml:space="preserve"> </w:t>
      </w:r>
      <w:r w:rsidRPr="009F3DC7">
        <w:rPr>
          <w:rFonts w:ascii="GHEA Grapalat" w:hAnsi="GHEA Grapalat"/>
          <w:color w:val="000000"/>
        </w:rPr>
        <w:t>_______________________</w:t>
      </w:r>
      <w:r w:rsidRPr="00D5595C">
        <w:rPr>
          <w:rFonts w:ascii="GHEA Grapalat" w:hAnsi="GHEA Grapalat"/>
          <w:color w:val="000000"/>
        </w:rPr>
        <w:t>_</w:t>
      </w:r>
      <w:r w:rsidRPr="009F3DC7">
        <w:rPr>
          <w:rFonts w:ascii="GHEA Grapalat" w:hAnsi="GHEA Grapalat"/>
          <w:color w:val="000000"/>
        </w:rPr>
        <w:t>_____</w:t>
      </w:r>
    </w:p>
    <w:p w:rsidR="00BB28C8" w:rsidRPr="009F3DC7" w:rsidRDefault="00BB28C8" w:rsidP="00BB28C8">
      <w:pPr>
        <w:pStyle w:val="af4"/>
        <w:widowControl w:val="0"/>
        <w:tabs>
          <w:tab w:val="left" w:pos="8789"/>
        </w:tabs>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rsidR="00BB28C8" w:rsidRPr="009F3DC7" w:rsidRDefault="00BB28C8" w:rsidP="00BB28C8">
      <w:pPr>
        <w:pStyle w:val="af4"/>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w:t>
      </w:r>
      <w:proofErr w:type="gramStart"/>
      <w:r w:rsidRPr="009F3DC7">
        <w:rPr>
          <w:rFonts w:ascii="GHEA Grapalat" w:hAnsi="GHEA Grapalat"/>
          <w:color w:val="000000"/>
        </w:rPr>
        <w:t>_ ,</w:t>
      </w:r>
      <w:proofErr w:type="gramEnd"/>
      <w:r w:rsidRPr="009F3DC7">
        <w:rPr>
          <w:rFonts w:ascii="GHEA Grapalat" w:hAnsi="GHEA Grapalat"/>
          <w:color w:val="000000"/>
        </w:rPr>
        <w:t xml:space="preserve"> выписанный "</w:t>
      </w:r>
      <w:r w:rsidRPr="00A55DC4">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s="Sylfaen"/>
          <w:iCs/>
        </w:rPr>
      </w:pPr>
    </w:p>
    <w:p w:rsidR="00BB28C8" w:rsidRPr="009F3DC7" w:rsidRDefault="00BB28C8" w:rsidP="00BB28C8">
      <w:pPr>
        <w:widowControl w:val="0"/>
        <w:spacing w:after="160" w:line="360" w:lineRule="auto"/>
        <w:ind w:firstLine="567"/>
        <w:jc w:val="both"/>
        <w:rPr>
          <w:rFonts w:ascii="GHEA Grapalat" w:hAnsi="GHEA Grapalat"/>
          <w:iCs/>
          <w:color w:val="000000"/>
        </w:rPr>
      </w:pPr>
      <w:r w:rsidRPr="009F3DC7">
        <w:rPr>
          <w:rFonts w:ascii="GHEA Grapalat" w:hAnsi="GHEA Grapalat"/>
          <w:color w:val="000000"/>
        </w:rPr>
        <w:lastRenderedPageBreak/>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7347E7" w:rsidTr="003D2146">
        <w:trPr>
          <w:trHeight w:val="345"/>
          <w:jc w:val="center"/>
        </w:trPr>
        <w:tc>
          <w:tcPr>
            <w:tcW w:w="379" w:type="dxa"/>
            <w:vMerge w:val="restart"/>
            <w:shd w:val="clear" w:color="auto" w:fill="auto"/>
            <w:vAlign w:val="center"/>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shd w:val="clear" w:color="auto" w:fill="auto"/>
            <w:vAlign w:val="center"/>
          </w:tcPr>
          <w:p w:rsidR="00BB28C8" w:rsidRPr="007347E7"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rsidTr="003D2146">
        <w:trPr>
          <w:trHeight w:val="152"/>
          <w:jc w:val="center"/>
        </w:trPr>
        <w:tc>
          <w:tcPr>
            <w:tcW w:w="379" w:type="dxa"/>
            <w:vMerge/>
            <w:shd w:val="clear" w:color="auto" w:fill="auto"/>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vMerge w:val="restart"/>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 xml:space="preserve">сумма, подлежащая уплате (тыс. </w:t>
            </w:r>
            <w:proofErr w:type="spellStart"/>
            <w:r w:rsidRPr="007347E7">
              <w:rPr>
                <w:rFonts w:ascii="GHEA Grapalat" w:hAnsi="GHEA Grapalat"/>
                <w:sz w:val="16"/>
                <w:szCs w:val="16"/>
              </w:rPr>
              <w:t>драмов</w:t>
            </w:r>
            <w:proofErr w:type="spellEnd"/>
            <w:r w:rsidRPr="007347E7">
              <w:rPr>
                <w:rFonts w:ascii="GHEA Grapalat" w:hAnsi="GHEA Grapalat"/>
                <w:sz w:val="16"/>
                <w:szCs w:val="16"/>
              </w:rPr>
              <w:t>)</w:t>
            </w:r>
          </w:p>
        </w:tc>
        <w:tc>
          <w:tcPr>
            <w:tcW w:w="876" w:type="dxa"/>
            <w:vMerge w:val="restart"/>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rsidTr="003D2146">
        <w:trPr>
          <w:trHeight w:val="152"/>
          <w:jc w:val="center"/>
        </w:trPr>
        <w:tc>
          <w:tcPr>
            <w:tcW w:w="379" w:type="dxa"/>
            <w:vMerge/>
            <w:tcBorders>
              <w:bottom w:val="single" w:sz="4" w:space="0" w:color="auto"/>
            </w:tcBorders>
            <w:shd w:val="clear" w:color="auto" w:fill="auto"/>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vAlign w:val="center"/>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r>
    </w:tbl>
    <w:p w:rsidR="00BB28C8" w:rsidRPr="007347E7" w:rsidRDefault="00BB28C8" w:rsidP="00BB28C8">
      <w:pPr>
        <w:widowControl w:val="0"/>
        <w:spacing w:after="160" w:line="360" w:lineRule="auto"/>
        <w:ind w:firstLine="567"/>
        <w:jc w:val="both"/>
        <w:rPr>
          <w:rFonts w:ascii="GHEA Grapalat" w:hAnsi="GHEA Grapalat" w:cs="Arial"/>
          <w:iCs/>
          <w:color w:val="000000"/>
          <w:lang w:val="en-US"/>
        </w:rPr>
      </w:pPr>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9F3DC7" w:rsidTr="003D2146">
        <w:trPr>
          <w:trHeight w:val="266"/>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Работу принял</w:t>
            </w:r>
          </w:p>
        </w:tc>
      </w:tr>
      <w:tr w:rsidR="00BB28C8" w:rsidRPr="009F3DC7" w:rsidTr="003D2146">
        <w:trPr>
          <w:trHeight w:val="473"/>
          <w:tblCellSpacing w:w="7" w:type="dxa"/>
          <w:jc w:val="center"/>
        </w:trPr>
        <w:tc>
          <w:tcPr>
            <w:tcW w:w="0" w:type="auto"/>
            <w:vAlign w:val="center"/>
          </w:tcPr>
          <w:p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rsidTr="003D2146">
        <w:trPr>
          <w:trHeight w:val="503"/>
          <w:tblCellSpacing w:w="7" w:type="dxa"/>
          <w:jc w:val="center"/>
        </w:trPr>
        <w:tc>
          <w:tcPr>
            <w:tcW w:w="0" w:type="auto"/>
            <w:vAlign w:val="center"/>
          </w:tcPr>
          <w:p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rsidTr="003D2146">
        <w:trPr>
          <w:trHeight w:val="281"/>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r>
    </w:tbl>
    <w:p w:rsidR="00BB28C8" w:rsidRPr="009F3DC7" w:rsidRDefault="00BB28C8" w:rsidP="00BB28C8">
      <w:pPr>
        <w:widowControl w:val="0"/>
        <w:spacing w:after="160" w:line="360" w:lineRule="auto"/>
        <w:ind w:firstLine="567"/>
        <w:jc w:val="center"/>
        <w:rPr>
          <w:rFonts w:ascii="GHEA Grapalat" w:hAnsi="GHEA Grapalat" w:cs="Sylfaen"/>
          <w:b/>
        </w:rPr>
      </w:pPr>
    </w:p>
    <w:p w:rsidR="00BB28C8" w:rsidRDefault="00BB28C8" w:rsidP="00BB28C8">
      <w:pPr>
        <w:rPr>
          <w:rFonts w:ascii="GHEA Grapalat" w:hAnsi="GHEA Grapalat" w:cs="Sylfaen"/>
          <w:b/>
        </w:rPr>
      </w:pPr>
      <w:r>
        <w:rPr>
          <w:rFonts w:ascii="GHEA Grapalat" w:hAnsi="GHEA Grapalat" w:cs="Sylfaen"/>
          <w:b/>
        </w:rPr>
        <w:br w:type="page"/>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4.1</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к Договору под кодом</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C8328C">
        <w:rPr>
          <w:rFonts w:ascii="GHEA Grapalat" w:hAnsi="GHEA Grapalat"/>
          <w:i/>
        </w:rPr>
        <w:tab/>
      </w:r>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rsidR="00BB28C8" w:rsidRPr="008A435E"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rsidR="00BB28C8" w:rsidRPr="00C8328C"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rsidR="00BB28C8" w:rsidRPr="0086243C" w:rsidRDefault="00BB28C8" w:rsidP="00BB28C8">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rsidR="00BB28C8" w:rsidRPr="0086243C" w:rsidRDefault="00BB28C8" w:rsidP="003D7C34">
      <w:pPr>
        <w:widowControl w:val="0"/>
        <w:spacing w:line="360" w:lineRule="auto"/>
        <w:ind w:left="6946"/>
        <w:jc w:val="center"/>
        <w:rPr>
          <w:rFonts w:ascii="GHEA Grapalat" w:hAnsi="GHEA Grapalat"/>
          <w:vertAlign w:val="superscript"/>
        </w:rPr>
      </w:pPr>
      <w:r w:rsidRPr="0086243C">
        <w:rPr>
          <w:rFonts w:ascii="GHEA Grapalat" w:hAnsi="GHEA Grapalat"/>
          <w:vertAlign w:val="superscript"/>
        </w:rPr>
        <w:t>номер договора</w:t>
      </w:r>
    </w:p>
    <w:p w:rsidR="00BB28C8" w:rsidRPr="0086243C" w:rsidRDefault="00BB28C8" w:rsidP="003D7C34">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rsidR="00BB28C8" w:rsidRPr="0086243C" w:rsidRDefault="00BB28C8" w:rsidP="003D7C34">
      <w:pPr>
        <w:widowControl w:val="0"/>
        <w:spacing w:line="360" w:lineRule="auto"/>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rsidR="00BB28C8" w:rsidRPr="0086243C" w:rsidRDefault="00BB28C8" w:rsidP="003D7C34">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rsidR="00BB28C8" w:rsidRPr="0086243C" w:rsidRDefault="00BB28C8" w:rsidP="003D7C34">
      <w:pPr>
        <w:widowControl w:val="0"/>
        <w:tabs>
          <w:tab w:val="left" w:pos="4678"/>
        </w:tabs>
        <w:spacing w:line="360" w:lineRule="auto"/>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rsidR="00BB28C8" w:rsidRPr="009F3DC7" w:rsidRDefault="00BB28C8" w:rsidP="003D7C34">
      <w:pPr>
        <w:widowControl w:val="0"/>
        <w:spacing w:line="360" w:lineRule="auto"/>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C8328C"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jc w:val="center"/>
              <w:rPr>
                <w:rFonts w:ascii="GHEA Grapalat" w:hAnsi="GHEA Grapalat" w:cs="Sylfaen"/>
                <w:bCs/>
                <w:sz w:val="16"/>
                <w:szCs w:val="16"/>
              </w:rPr>
            </w:pPr>
            <w:r w:rsidRPr="00C8328C">
              <w:rPr>
                <w:rFonts w:ascii="GHEA Grapalat" w:hAnsi="GHEA Grapalat"/>
                <w:sz w:val="16"/>
                <w:szCs w:val="16"/>
              </w:rPr>
              <w:t>Работа</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C8328C" w:rsidRDefault="00BB28C8" w:rsidP="003D2146">
            <w:pPr>
              <w:widowControl w:val="0"/>
              <w:spacing w:after="12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объем (фактический)</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3D2146">
            <w:pPr>
              <w:widowControl w:val="0"/>
              <w:spacing w:after="120"/>
              <w:rPr>
                <w:rFonts w:ascii="GHEA Grapalat" w:hAnsi="GHEA Grapalat" w:cs="Sylfaen"/>
                <w:sz w:val="16"/>
                <w:szCs w:val="16"/>
              </w:rPr>
            </w:pP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3D2146">
            <w:pPr>
              <w:widowControl w:val="0"/>
              <w:spacing w:after="120"/>
              <w:rPr>
                <w:rFonts w:ascii="GHEA Grapalat" w:hAnsi="GHEA Grapalat" w:cs="Sylfaen"/>
                <w:sz w:val="16"/>
                <w:szCs w:val="16"/>
              </w:rPr>
            </w:pPr>
          </w:p>
        </w:tc>
      </w:tr>
    </w:tbl>
    <w:p w:rsidR="00BB28C8" w:rsidRPr="009F3DC7" w:rsidRDefault="00BB28C8" w:rsidP="00BB28C8">
      <w:pPr>
        <w:widowControl w:val="0"/>
        <w:tabs>
          <w:tab w:val="left" w:pos="360"/>
          <w:tab w:val="left" w:pos="540"/>
        </w:tabs>
        <w:spacing w:after="160" w:line="360" w:lineRule="auto"/>
        <w:ind w:firstLine="567"/>
        <w:jc w:val="both"/>
        <w:rPr>
          <w:rFonts w:ascii="GHEA Grapalat" w:hAnsi="GHEA Grapalat" w:cs="Sylfaen"/>
        </w:rPr>
      </w:pPr>
    </w:p>
    <w:p w:rsidR="00BB28C8" w:rsidRDefault="00BB28C8" w:rsidP="003D7C34">
      <w:pPr>
        <w:widowControl w:val="0"/>
        <w:tabs>
          <w:tab w:val="left" w:pos="360"/>
          <w:tab w:val="left" w:pos="540"/>
        </w:tabs>
        <w:spacing w:after="160" w:line="360" w:lineRule="auto"/>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rsidR="00BB28C8" w:rsidRPr="009F3DC7" w:rsidRDefault="00BB28C8" w:rsidP="00BB28C8">
      <w:pPr>
        <w:widowControl w:val="0"/>
        <w:spacing w:after="160" w:line="360" w:lineRule="auto"/>
        <w:jc w:val="center"/>
        <w:rPr>
          <w:rFonts w:ascii="GHEA Grapalat" w:hAnsi="GHEA Grapalat" w:cs="Sylfaen"/>
        </w:rPr>
      </w:pPr>
      <w:r w:rsidRPr="009F3DC7">
        <w:rPr>
          <w:rFonts w:ascii="GHEA Grapalat" w:hAnsi="GHEA Grapalat"/>
        </w:rPr>
        <w:t>СТОРОНЫ</w:t>
      </w:r>
    </w:p>
    <w:tbl>
      <w:tblPr>
        <w:tblW w:w="0" w:type="auto"/>
        <w:tblLook w:val="00A0" w:firstRow="1" w:lastRow="0" w:firstColumn="1" w:lastColumn="0" w:noHBand="0" w:noVBand="0"/>
      </w:tblPr>
      <w:tblGrid>
        <w:gridCol w:w="4350"/>
        <w:gridCol w:w="4720"/>
      </w:tblGrid>
      <w:tr w:rsidR="00BB28C8" w:rsidRPr="009F3DC7" w:rsidTr="003D7C34">
        <w:tc>
          <w:tcPr>
            <w:tcW w:w="4350" w:type="dxa"/>
          </w:tcPr>
          <w:p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Передал</w:t>
            </w:r>
          </w:p>
        </w:tc>
        <w:tc>
          <w:tcPr>
            <w:tcW w:w="4720" w:type="dxa"/>
          </w:tcPr>
          <w:p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Принял</w:t>
            </w:r>
          </w:p>
        </w:tc>
      </w:tr>
    </w:tbl>
    <w:p w:rsidR="00BB28C8" w:rsidRPr="009F3DC7" w:rsidRDefault="00BB28C8" w:rsidP="00BB28C8">
      <w:pPr>
        <w:widowControl w:val="0"/>
        <w:tabs>
          <w:tab w:val="left" w:pos="360"/>
          <w:tab w:val="left" w:pos="540"/>
        </w:tabs>
        <w:spacing w:after="160" w:line="360" w:lineRule="auto"/>
        <w:jc w:val="right"/>
        <w:rPr>
          <w:rFonts w:ascii="GHEA Grapalat" w:hAnsi="GHEA Grapalat" w:cs="Sylfaen"/>
        </w:rPr>
      </w:pPr>
      <w:r w:rsidRPr="009F3DC7">
        <w:rPr>
          <w:rFonts w:ascii="GHEA Grapalat" w:hAnsi="GHEA Grapalat"/>
        </w:rPr>
        <w:t>представитель, спроектировавший заявку:</w:t>
      </w: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9F3DC7" w:rsidTr="003D2146">
        <w:trPr>
          <w:tblCellSpacing w:w="7" w:type="dxa"/>
          <w:jc w:val="center"/>
        </w:trPr>
        <w:tc>
          <w:tcPr>
            <w:tcW w:w="0" w:type="auto"/>
            <w:vAlign w:val="center"/>
          </w:tcPr>
          <w:p w:rsidR="00BB28C8" w:rsidRPr="009F3DC7" w:rsidRDefault="00BB28C8" w:rsidP="003D2146">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BB28C8" w:rsidRPr="009F3DC7" w:rsidTr="003D2146">
        <w:trPr>
          <w:tblCellSpacing w:w="7" w:type="dxa"/>
          <w:jc w:val="center"/>
        </w:trPr>
        <w:tc>
          <w:tcPr>
            <w:tcW w:w="0" w:type="auto"/>
            <w:vAlign w:val="center"/>
          </w:tcPr>
          <w:p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_________________________</w:t>
            </w:r>
          </w:p>
          <w:p w:rsidR="00BB28C8" w:rsidRPr="0006766C" w:rsidRDefault="00BB28C8" w:rsidP="003D2146">
            <w:pPr>
              <w:widowControl w:val="0"/>
              <w:spacing w:after="160" w:line="360" w:lineRule="auto"/>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rsidR="008D352C" w:rsidRPr="00B138F3" w:rsidRDefault="008D352C" w:rsidP="00BB28C8">
      <w:pPr>
        <w:widowControl w:val="0"/>
        <w:spacing w:after="160"/>
        <w:ind w:left="-142" w:firstLine="142"/>
        <w:jc w:val="both"/>
        <w:rPr>
          <w:rFonts w:ascii="GHEA Grapalat" w:hAnsi="GHEA Grapalat"/>
          <w:i/>
        </w:rPr>
      </w:pPr>
    </w:p>
    <w:sectPr w:rsidR="008D352C" w:rsidRPr="00B138F3"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2172" w:rsidRDefault="00DC2172">
      <w:r>
        <w:separator/>
      </w:r>
    </w:p>
  </w:endnote>
  <w:endnote w:type="continuationSeparator" w:id="0">
    <w:p w:rsidR="00DC2172" w:rsidRDefault="00DC21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GHEA Mariam">
    <w:altName w:val="Arial"/>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80000603" w:usb1="00000000" w:usb2="00000000" w:usb3="00000000" w:csb0="00000007"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auto"/>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Roboto">
    <w:altName w:val="Times New Roman"/>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03841"/>
      <w:docPartObj>
        <w:docPartGallery w:val="Page Numbers (Bottom of Page)"/>
        <w:docPartUnique/>
      </w:docPartObj>
    </w:sdtPr>
    <w:sdtEndPr>
      <w:rPr>
        <w:rFonts w:ascii="GHEA Grapalat" w:hAnsi="GHEA Grapalat"/>
        <w:sz w:val="24"/>
        <w:szCs w:val="24"/>
      </w:rPr>
    </w:sdtEndPr>
    <w:sdtContent>
      <w:p w:rsidR="00412165" w:rsidRPr="003E450C" w:rsidRDefault="00412165">
        <w:pPr>
          <w:pStyle w:val="a5"/>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4231F6">
          <w:rPr>
            <w:rFonts w:ascii="GHEA Grapalat" w:hAnsi="GHEA Grapalat"/>
            <w:noProof/>
            <w:sz w:val="24"/>
            <w:szCs w:val="24"/>
          </w:rPr>
          <w:t>21</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2172" w:rsidRDefault="00DC2172">
      <w:r>
        <w:separator/>
      </w:r>
    </w:p>
  </w:footnote>
  <w:footnote w:type="continuationSeparator" w:id="0">
    <w:p w:rsidR="00DC2172" w:rsidRDefault="00DC2172">
      <w:r>
        <w:continuationSeparator/>
      </w:r>
    </w:p>
  </w:footnote>
  <w:footnote w:id="1">
    <w:p w:rsidR="00412165" w:rsidRPr="00793343" w:rsidRDefault="00412165" w:rsidP="007A5F50">
      <w:pPr>
        <w:pStyle w:val="af2"/>
        <w:jc w:val="both"/>
        <w:rPr>
          <w:rFonts w:asciiTheme="minorHAnsi" w:hAnsiTheme="minorHAnsi"/>
          <w:i/>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w:t>
      </w:r>
      <w:r w:rsidR="00F83B2C">
        <w:rPr>
          <w:rFonts w:ascii="GHEA Grapalat" w:hAnsi="GHEA Grapalat"/>
          <w:i/>
        </w:rPr>
        <w:t>запрос котировок</w:t>
      </w:r>
      <w:r w:rsidRPr="00ED3BA4">
        <w:rPr>
          <w:rFonts w:ascii="GHEA Grapalat" w:hAnsi="GHEA Grapalat"/>
          <w:i/>
        </w:rPr>
        <w:t>", заменяет соответственно словами "запрос котировок"  или "закупка у одного лица, обусловленная безотлагательностью", а в коде процедуры- слово "</w:t>
      </w:r>
      <w:proofErr w:type="spellStart"/>
      <w:r w:rsidRPr="00ED3BA4">
        <w:rPr>
          <w:rFonts w:ascii="GHEA Grapalat" w:hAnsi="GHEA Grapalat"/>
          <w:i/>
        </w:rPr>
        <w:t>BM</w:t>
      </w:r>
      <w:r>
        <w:rPr>
          <w:rFonts w:ascii="GHEA Grapalat" w:hAnsi="GHEA Grapalat"/>
          <w:i/>
        </w:rPr>
        <w:t>AShDzB</w:t>
      </w:r>
      <w:proofErr w:type="spellEnd"/>
      <w:r w:rsidRPr="00ED3BA4">
        <w:rPr>
          <w:rFonts w:ascii="GHEA Grapalat" w:hAnsi="GHEA Grapalat"/>
          <w:i/>
        </w:rPr>
        <w:t>", соответственно словами  "</w:t>
      </w:r>
      <w:proofErr w:type="spellStart"/>
      <w:r w:rsidRPr="00ED3BA4">
        <w:rPr>
          <w:rFonts w:ascii="GHEA Grapalat" w:hAnsi="GHEA Grapalat"/>
          <w:i/>
        </w:rPr>
        <w:t>GH</w:t>
      </w:r>
      <w:r>
        <w:rPr>
          <w:rFonts w:ascii="GHEA Grapalat" w:hAnsi="GHEA Grapalat"/>
          <w:i/>
        </w:rPr>
        <w:t>AShDzB</w:t>
      </w:r>
      <w:proofErr w:type="spellEnd"/>
      <w:r w:rsidRPr="00ED3BA4">
        <w:rPr>
          <w:rFonts w:ascii="GHEA Grapalat" w:hAnsi="GHEA Grapalat"/>
          <w:i/>
        </w:rPr>
        <w:t>" и "</w:t>
      </w:r>
      <w:proofErr w:type="spellStart"/>
      <w:r w:rsidRPr="00ED3BA4">
        <w:rPr>
          <w:rFonts w:ascii="GHEA Grapalat" w:hAnsi="GHEA Grapalat"/>
          <w:i/>
        </w:rPr>
        <w:t>HMA</w:t>
      </w:r>
      <w:r>
        <w:rPr>
          <w:rFonts w:ascii="GHEA Grapalat" w:hAnsi="GHEA Grapalat"/>
          <w:i/>
        </w:rPr>
        <w:t>AShDzB</w:t>
      </w:r>
      <w:proofErr w:type="spellEnd"/>
      <w:r w:rsidRPr="00ED3BA4">
        <w:rPr>
          <w:rFonts w:ascii="GHEA Grapalat" w:hAnsi="GHEA Grapalat"/>
          <w:i/>
        </w:rPr>
        <w:t>"</w:t>
      </w:r>
      <w:r w:rsidRPr="00793343">
        <w:rPr>
          <w:rFonts w:ascii="GHEA Grapalat" w:hAnsi="GHEA Grapalat"/>
          <w:i/>
        </w:rPr>
        <w:t>.</w:t>
      </w:r>
    </w:p>
  </w:footnote>
  <w:footnote w:id="2">
    <w:p w:rsidR="00412165" w:rsidRPr="008842CE" w:rsidRDefault="00412165" w:rsidP="008842CE">
      <w:pPr>
        <w:pStyle w:val="af2"/>
        <w:widowControl w:val="0"/>
        <w:jc w:val="both"/>
        <w:rPr>
          <w:rFonts w:ascii="GHEA Grapalat" w:hAnsi="GHEA Grapalat"/>
          <w:i/>
          <w:lang w:val="af-ZA"/>
        </w:rPr>
      </w:pPr>
      <w:r w:rsidRPr="008842CE">
        <w:rPr>
          <w:rStyle w:val="af6"/>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rsidR="00412165" w:rsidRPr="00541313" w:rsidRDefault="00412165"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 xml:space="preserve">7-й раздел первой части </w:t>
      </w:r>
      <w:proofErr w:type="gramStart"/>
      <w:r w:rsidRPr="002D6A4F">
        <w:rPr>
          <w:rFonts w:ascii="GHEA Grapalat" w:hAnsi="GHEA Grapalat"/>
          <w:i/>
          <w:sz w:val="20"/>
          <w:szCs w:val="20"/>
        </w:rPr>
        <w:t>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тся</w:t>
      </w:r>
      <w:proofErr w:type="gramEnd"/>
      <w:r w:rsidRPr="00D3436F">
        <w:rPr>
          <w:rFonts w:ascii="GHEA Grapalat" w:hAnsi="GHEA Grapalat"/>
          <w:i/>
          <w:sz w:val="20"/>
          <w:szCs w:val="20"/>
        </w:rPr>
        <w:t xml:space="preserve"> из приглашения, если </w:t>
      </w:r>
      <w:r w:rsidRPr="00541313">
        <w:rPr>
          <w:rFonts w:ascii="GHEA Grapalat" w:hAnsi="GHEA Grapalat"/>
          <w:i/>
          <w:sz w:val="20"/>
          <w:szCs w:val="20"/>
        </w:rPr>
        <w:t>:</w:t>
      </w:r>
    </w:p>
    <w:p w:rsidR="00412165" w:rsidRDefault="00412165" w:rsidP="00541313">
      <w:pPr>
        <w:widowControl w:val="0"/>
        <w:ind w:firstLine="142"/>
        <w:jc w:val="both"/>
        <w:rPr>
          <w:rFonts w:ascii="GHEA Grapalat" w:hAnsi="GHEA Grapalat"/>
          <w:i/>
          <w:sz w:val="20"/>
          <w:szCs w:val="20"/>
        </w:rPr>
      </w:pPr>
      <w:r>
        <w:rPr>
          <w:rFonts w:ascii="GHEA Grapalat" w:hAnsi="GHEA Grapalat"/>
          <w:i/>
          <w:sz w:val="20"/>
          <w:szCs w:val="20"/>
        </w:rPr>
        <w:t>-</w:t>
      </w:r>
      <w:r w:rsidRPr="00541313">
        <w:rPr>
          <w:rFonts w:ascii="GHEA Grapalat" w:hAnsi="GHEA Grapalat"/>
          <w:i/>
          <w:sz w:val="20"/>
          <w:szCs w:val="20"/>
        </w:rPr>
        <w:t xml:space="preserve"> </w:t>
      </w:r>
      <w:r w:rsidRPr="00D3436F">
        <w:rPr>
          <w:rFonts w:ascii="GHEA Grapalat" w:hAnsi="GHEA Grapalat"/>
          <w:i/>
          <w:sz w:val="20"/>
          <w:szCs w:val="20"/>
        </w:rPr>
        <w:t>процедура закупки организована на основании части 6 статьи 15 Закона РА "О закупках</w:t>
      </w:r>
      <w:r w:rsidRPr="00D3436F">
        <w:rPr>
          <w:rFonts w:ascii="GHEA Grapalat" w:hAnsi="GHEA Grapalat"/>
          <w:i/>
        </w:rPr>
        <w:t>"</w:t>
      </w:r>
      <w:r w:rsidRPr="00D3436F">
        <w:rPr>
          <w:rFonts w:ascii="GHEA Grapalat" w:hAnsi="GHEA Grapalat"/>
          <w:i/>
          <w:sz w:val="20"/>
          <w:szCs w:val="20"/>
        </w:rPr>
        <w:t xml:space="preserve">,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10</w:t>
      </w:r>
      <w:r w:rsidRPr="00D3436F">
        <w:rPr>
          <w:rFonts w:ascii="GHEA Grapalat" w:hAnsi="GHEA Grapalat"/>
          <w:i/>
          <w:sz w:val="20"/>
          <w:szCs w:val="20"/>
        </w:rPr>
        <w:t xml:space="preserve"> млн. </w:t>
      </w:r>
      <w:proofErr w:type="spellStart"/>
      <w:r w:rsidRPr="00D3436F">
        <w:rPr>
          <w:rFonts w:ascii="GHEA Grapalat" w:hAnsi="GHEA Grapalat"/>
          <w:i/>
          <w:sz w:val="20"/>
          <w:szCs w:val="20"/>
        </w:rPr>
        <w:t>драмов</w:t>
      </w:r>
      <w:proofErr w:type="spellEnd"/>
      <w:r w:rsidRPr="00D3436F">
        <w:rPr>
          <w:rFonts w:ascii="GHEA Grapalat" w:hAnsi="GHEA Grapalat"/>
          <w:i/>
          <w:sz w:val="20"/>
          <w:szCs w:val="20"/>
        </w:rPr>
        <w:t xml:space="preserve"> РА и для полного выполнения заключаемого договора в дальнейшем также потребуются финансовые средства.</w:t>
      </w:r>
    </w:p>
    <w:p w:rsidR="00412165" w:rsidRDefault="00412165" w:rsidP="00541313">
      <w:pPr>
        <w:widowControl w:val="0"/>
        <w:ind w:firstLine="142"/>
        <w:jc w:val="both"/>
        <w:rPr>
          <w:rFonts w:ascii="GHEA Grapalat" w:hAnsi="GHEA Grapalat"/>
          <w:i/>
          <w:sz w:val="20"/>
          <w:szCs w:val="20"/>
        </w:rPr>
      </w:pPr>
      <w:r>
        <w:rPr>
          <w:rFonts w:ascii="GHEA Grapalat" w:hAnsi="GHEA Grapalat"/>
          <w:i/>
          <w:sz w:val="20"/>
          <w:szCs w:val="20"/>
        </w:rPr>
        <w:t>-</w:t>
      </w:r>
      <w:r w:rsidRPr="00C27A88">
        <w:t xml:space="preserve"> </w:t>
      </w:r>
      <w:r w:rsidRPr="00541313">
        <w:t xml:space="preserve"> </w:t>
      </w:r>
      <w:r w:rsidRPr="00C27A88">
        <w:rPr>
          <w:rFonts w:ascii="GHEA Grapalat" w:hAnsi="GHEA Grapalat"/>
          <w:i/>
          <w:sz w:val="20"/>
          <w:szCs w:val="20"/>
        </w:rPr>
        <w:t xml:space="preserve">цена </w:t>
      </w:r>
      <w:proofErr w:type="gramStart"/>
      <w:r w:rsidRPr="00C27A88">
        <w:rPr>
          <w:rFonts w:ascii="GHEA Grapalat" w:hAnsi="GHEA Grapalat"/>
          <w:i/>
          <w:sz w:val="20"/>
          <w:szCs w:val="20"/>
        </w:rPr>
        <w:t>закупаем</w:t>
      </w:r>
      <w:r>
        <w:rPr>
          <w:rFonts w:ascii="GHEA Grapalat" w:hAnsi="GHEA Grapalat"/>
          <w:i/>
          <w:sz w:val="20"/>
          <w:szCs w:val="20"/>
        </w:rPr>
        <w:t xml:space="preserve">ой </w:t>
      </w:r>
      <w:r w:rsidRPr="00C27A88">
        <w:rPr>
          <w:rFonts w:ascii="GHEA Grapalat" w:hAnsi="GHEA Grapalat"/>
          <w:i/>
          <w:sz w:val="20"/>
          <w:szCs w:val="20"/>
        </w:rPr>
        <w:t xml:space="preserve"> </w:t>
      </w:r>
      <w:r>
        <w:rPr>
          <w:rFonts w:ascii="GHEA Grapalat" w:hAnsi="GHEA Grapalat"/>
          <w:i/>
          <w:sz w:val="20"/>
          <w:szCs w:val="20"/>
        </w:rPr>
        <w:t>работы</w:t>
      </w:r>
      <w:proofErr w:type="gramEnd"/>
      <w:r>
        <w:rPr>
          <w:rFonts w:ascii="GHEA Grapalat" w:hAnsi="GHEA Grapalat"/>
          <w:i/>
          <w:sz w:val="20"/>
          <w:szCs w:val="20"/>
        </w:rPr>
        <w:t xml:space="preserve">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 xml:space="preserve">ры не превышает 10 млн. </w:t>
      </w:r>
      <w:proofErr w:type="spellStart"/>
      <w:r>
        <w:rPr>
          <w:rFonts w:ascii="GHEA Grapalat" w:hAnsi="GHEA Grapalat"/>
          <w:i/>
          <w:sz w:val="20"/>
          <w:szCs w:val="20"/>
        </w:rPr>
        <w:t>драмов</w:t>
      </w:r>
      <w:proofErr w:type="spellEnd"/>
      <w:r>
        <w:rPr>
          <w:rFonts w:ascii="GHEA Grapalat" w:hAnsi="GHEA Grapalat"/>
          <w:i/>
          <w:sz w:val="20"/>
          <w:szCs w:val="20"/>
        </w:rPr>
        <w:t xml:space="preserve"> РА</w:t>
      </w:r>
    </w:p>
    <w:p w:rsidR="00412165" w:rsidRDefault="00412165" w:rsidP="00541313">
      <w:pPr>
        <w:widowControl w:val="0"/>
        <w:jc w:val="both"/>
        <w:rPr>
          <w:rFonts w:ascii="GHEA Grapalat" w:hAnsi="GHEA Grapalat"/>
          <w:i/>
          <w:sz w:val="20"/>
          <w:szCs w:val="20"/>
        </w:rPr>
      </w:pPr>
      <w:r w:rsidRPr="00541313">
        <w:rPr>
          <w:rFonts w:ascii="GHEA Grapalat" w:hAnsi="GHEA Grapalat"/>
          <w:i/>
          <w:sz w:val="20"/>
          <w:szCs w:val="20"/>
        </w:rPr>
        <w:t xml:space="preserve">  </w:t>
      </w:r>
      <w:r>
        <w:rPr>
          <w:rFonts w:ascii="GHEA Grapalat" w:hAnsi="GHEA Grapalat"/>
          <w:i/>
          <w:sz w:val="20"/>
          <w:szCs w:val="20"/>
        </w:rPr>
        <w:t>-</w:t>
      </w:r>
      <w:r w:rsidRPr="001831C4">
        <w:t xml:space="preserve"> </w:t>
      </w:r>
      <w:r>
        <w:rPr>
          <w:rFonts w:ascii="GHEA Grapalat" w:hAnsi="GHEA Grapalat"/>
          <w:i/>
          <w:sz w:val="20"/>
          <w:szCs w:val="20"/>
        </w:rPr>
        <w:t>за</w:t>
      </w:r>
      <w:r w:rsidRPr="001831C4">
        <w:rPr>
          <w:rFonts w:ascii="GHEA Grapalat" w:hAnsi="GHEA Grapalat"/>
          <w:i/>
          <w:sz w:val="20"/>
          <w:szCs w:val="20"/>
        </w:rPr>
        <w:t xml:space="preserve">купка осуществляется в форме </w:t>
      </w:r>
      <w:r>
        <w:rPr>
          <w:rFonts w:ascii="GHEA Grapalat" w:hAnsi="GHEA Grapalat"/>
          <w:i/>
          <w:sz w:val="20"/>
          <w:szCs w:val="20"/>
        </w:rPr>
        <w:t>за</w:t>
      </w:r>
      <w:r w:rsidRPr="001831C4">
        <w:rPr>
          <w:rFonts w:ascii="GHEA Grapalat" w:hAnsi="GHEA Grapalat"/>
          <w:i/>
          <w:sz w:val="20"/>
          <w:szCs w:val="20"/>
        </w:rPr>
        <w:t>купки у одного лица, обусловленн</w:t>
      </w:r>
      <w:r>
        <w:rPr>
          <w:rFonts w:ascii="GHEA Grapalat" w:hAnsi="GHEA Grapalat"/>
          <w:i/>
          <w:sz w:val="20"/>
          <w:szCs w:val="20"/>
        </w:rPr>
        <w:t>ая безотлагательностью.</w:t>
      </w:r>
    </w:p>
    <w:p w:rsidR="00412165" w:rsidRPr="00D3436F" w:rsidRDefault="00412165" w:rsidP="00541313">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proofErr w:type="gramStart"/>
      <w:r>
        <w:rPr>
          <w:rFonts w:ascii="GHEA Grapalat" w:hAnsi="GHEA Grapalat"/>
          <w:i/>
          <w:sz w:val="20"/>
          <w:szCs w:val="20"/>
        </w:rPr>
        <w:t>и  соответствующие</w:t>
      </w:r>
      <w:proofErr w:type="gramEnd"/>
      <w:r>
        <w:rPr>
          <w:rFonts w:ascii="GHEA Grapalat" w:hAnsi="GHEA Grapalat"/>
          <w:i/>
          <w:sz w:val="20"/>
          <w:szCs w:val="20"/>
        </w:rPr>
        <w:t xml:space="preserve"> к ним ссылки.</w:t>
      </w:r>
    </w:p>
    <w:p w:rsidR="00412165" w:rsidRPr="008842CE" w:rsidRDefault="00412165" w:rsidP="001831C4">
      <w:pPr>
        <w:pStyle w:val="af2"/>
        <w:widowControl w:val="0"/>
        <w:jc w:val="both"/>
        <w:rPr>
          <w:rFonts w:ascii="GHEA Grapalat" w:hAnsi="GHEA Grapalat"/>
          <w:lang w:val="af-ZA"/>
        </w:rPr>
      </w:pPr>
    </w:p>
    <w:p w:rsidR="00412165" w:rsidRPr="008842CE" w:rsidRDefault="00412165" w:rsidP="008842CE">
      <w:pPr>
        <w:pStyle w:val="af2"/>
        <w:widowControl w:val="0"/>
        <w:jc w:val="both"/>
        <w:rPr>
          <w:rFonts w:ascii="GHEA Grapalat" w:hAnsi="GHEA Grapalat"/>
          <w:lang w:val="af-ZA"/>
        </w:rPr>
      </w:pPr>
    </w:p>
  </w:footnote>
  <w:footnote w:id="4">
    <w:p w:rsidR="00412165" w:rsidRPr="00CD6B60" w:rsidRDefault="00412165"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412165" w:rsidRPr="00CD6B60" w:rsidRDefault="00412165" w:rsidP="003F2273">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w:t>
      </w:r>
      <w:proofErr w:type="gramStart"/>
      <w:r w:rsidRPr="00CD6B60">
        <w:rPr>
          <w:rFonts w:ascii="GHEA Grapalat" w:hAnsi="GHEA Grapalat"/>
          <w:i/>
          <w:sz w:val="20"/>
          <w:szCs w:val="20"/>
        </w:rPr>
        <w:t>абзац  пункта</w:t>
      </w:r>
      <w:proofErr w:type="gramEnd"/>
      <w:r w:rsidRPr="00CD6B60">
        <w:rPr>
          <w:rFonts w:ascii="GHEA Grapalat" w:hAnsi="GHEA Grapalat"/>
          <w:i/>
          <w:sz w:val="20"/>
          <w:szCs w:val="20"/>
        </w:rPr>
        <w:t xml:space="preserve">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proofErr w:type="gramStart"/>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быть</w:t>
      </w:r>
      <w:proofErr w:type="gramEnd"/>
      <w:r>
        <w:rPr>
          <w:rFonts w:ascii="GHEA Grapalat" w:hAnsi="GHEA Grapalat"/>
          <w:i/>
          <w:sz w:val="20"/>
          <w:szCs w:val="20"/>
        </w:rPr>
        <w:t xml:space="preserve">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w:t>
      </w:r>
      <w:proofErr w:type="spellStart"/>
      <w:proofErr w:type="gramStart"/>
      <w:r w:rsidRPr="00CD6B60">
        <w:rPr>
          <w:rFonts w:ascii="GHEA Grapalat" w:hAnsi="GHEA Grapalat"/>
          <w:i/>
          <w:sz w:val="20"/>
          <w:szCs w:val="20"/>
        </w:rPr>
        <w:t>процедуру.Разъяснение</w:t>
      </w:r>
      <w:proofErr w:type="spellEnd"/>
      <w:proofErr w:type="gramEnd"/>
      <w:r w:rsidRPr="00CD6B60">
        <w:rPr>
          <w:rFonts w:ascii="GHEA Grapalat" w:hAnsi="GHEA Grapalat"/>
          <w:i/>
          <w:sz w:val="20"/>
          <w:szCs w:val="20"/>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412165" w:rsidRPr="002E4BC5" w:rsidRDefault="00412165" w:rsidP="003F2273">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w:t>
      </w:r>
      <w:proofErr w:type="gramStart"/>
      <w:r w:rsidRPr="00CD6B60">
        <w:rPr>
          <w:rFonts w:ascii="GHEA Grapalat" w:hAnsi="GHEA Grapalat"/>
          <w:i/>
          <w:sz w:val="20"/>
          <w:szCs w:val="20"/>
        </w:rPr>
        <w:t>В</w:t>
      </w:r>
      <w:proofErr w:type="gramEnd"/>
      <w:r w:rsidRPr="00CD6B60">
        <w:rPr>
          <w:rFonts w:ascii="GHEA Grapalat" w:hAnsi="GHEA Grapalat"/>
          <w:i/>
          <w:sz w:val="20"/>
          <w:szCs w:val="20"/>
        </w:rPr>
        <w:t xml:space="preserve">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412165" w:rsidRPr="003F2273" w:rsidRDefault="00412165" w:rsidP="003F2273">
      <w:pPr>
        <w:widowControl w:val="0"/>
        <w:tabs>
          <w:tab w:val="left" w:pos="1134"/>
        </w:tabs>
        <w:spacing w:after="160"/>
        <w:ind w:firstLine="142"/>
        <w:contextualSpacing/>
        <w:jc w:val="both"/>
        <w:rPr>
          <w:rFonts w:ascii="GHEA Grapalat" w:hAnsi="GHEA Grapalat"/>
          <w:i/>
          <w:sz w:val="20"/>
          <w:szCs w:val="20"/>
        </w:rPr>
      </w:pPr>
      <w:r w:rsidRPr="003F2273">
        <w:rPr>
          <w:rFonts w:ascii="GHEA Grapalat" w:hAnsi="GHEA Grapalat"/>
          <w:i/>
          <w:sz w:val="20"/>
          <w:szCs w:val="20"/>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w:t>
      </w:r>
    </w:p>
  </w:footnote>
  <w:footnote w:id="5">
    <w:p w:rsidR="00412165" w:rsidRDefault="00412165" w:rsidP="002B51FB">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412165" w:rsidRDefault="00412165"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w:t>
      </w:r>
      <w:r w:rsidRPr="00BC07EB">
        <w:rPr>
          <w:rFonts w:ascii="GHEA Grapalat" w:hAnsi="GHEA Grapalat"/>
          <w:i/>
          <w:sz w:val="20"/>
          <w:szCs w:val="20"/>
        </w:rPr>
        <w:t xml:space="preserve">0 млн. </w:t>
      </w:r>
      <w:proofErr w:type="spellStart"/>
      <w:proofErr w:type="gramStart"/>
      <w:r w:rsidRPr="00BC07EB">
        <w:rPr>
          <w:rFonts w:ascii="GHEA Grapalat" w:hAnsi="GHEA Grapalat"/>
          <w:i/>
          <w:sz w:val="20"/>
          <w:szCs w:val="20"/>
        </w:rPr>
        <w:t>драмов</w:t>
      </w:r>
      <w:proofErr w:type="spellEnd"/>
      <w:r w:rsidRPr="00D3436F">
        <w:rPr>
          <w:rFonts w:ascii="GHEA Grapalat" w:hAnsi="GHEA Grapalat"/>
          <w:i/>
          <w:sz w:val="20"/>
          <w:szCs w:val="20"/>
        </w:rPr>
        <w:t xml:space="preserve"> </w:t>
      </w:r>
      <w:r w:rsidRPr="00BC07EB">
        <w:rPr>
          <w:rFonts w:ascii="GHEA Grapalat" w:hAnsi="GHEA Grapalat"/>
          <w:i/>
          <w:sz w:val="20"/>
          <w:szCs w:val="20"/>
        </w:rPr>
        <w:t xml:space="preserve"> РА</w:t>
      </w:r>
      <w:proofErr w:type="gramEnd"/>
      <w:r w:rsidRPr="00BC07EB">
        <w:rPr>
          <w:rFonts w:ascii="GHEA Grapalat" w:hAnsi="GHEA Grapalat"/>
          <w:i/>
          <w:sz w:val="20"/>
          <w:szCs w:val="20"/>
        </w:rPr>
        <w:t xml:space="preserve"> и для полного выполнения заключаемого договора в дальнейшем также потребуются финансовые средства</w:t>
      </w:r>
      <w:r>
        <w:rPr>
          <w:rFonts w:ascii="GHEA Grapalat" w:hAnsi="GHEA Grapalat"/>
          <w:i/>
          <w:sz w:val="20"/>
          <w:szCs w:val="20"/>
        </w:rPr>
        <w:t>,</w:t>
      </w:r>
    </w:p>
    <w:p w:rsidR="00412165" w:rsidRPr="009E2596" w:rsidRDefault="00412165"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sidRPr="00C27A88">
        <w:rPr>
          <w:rFonts w:ascii="GHEA Grapalat" w:hAnsi="GHEA Grapalat"/>
          <w:i/>
          <w:sz w:val="20"/>
          <w:szCs w:val="20"/>
        </w:rPr>
        <w:t>цена закупаемо</w:t>
      </w:r>
      <w:r>
        <w:rPr>
          <w:rFonts w:ascii="GHEA Grapalat" w:hAnsi="GHEA Grapalat"/>
          <w:i/>
          <w:sz w:val="20"/>
          <w:szCs w:val="20"/>
        </w:rPr>
        <w:t xml:space="preserve">й 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 xml:space="preserve">ры не превышает 10 млн. </w:t>
      </w:r>
      <w:proofErr w:type="spellStart"/>
      <w:r>
        <w:rPr>
          <w:rFonts w:ascii="GHEA Grapalat" w:hAnsi="GHEA Grapalat"/>
          <w:i/>
          <w:sz w:val="20"/>
          <w:szCs w:val="20"/>
        </w:rPr>
        <w:t>драмов</w:t>
      </w:r>
      <w:proofErr w:type="spellEnd"/>
      <w:r>
        <w:rPr>
          <w:rFonts w:ascii="GHEA Grapalat" w:hAnsi="GHEA Grapalat"/>
          <w:i/>
          <w:sz w:val="20"/>
          <w:szCs w:val="20"/>
        </w:rPr>
        <w:t xml:space="preserve"> РА</w:t>
      </w:r>
    </w:p>
  </w:footnote>
  <w:footnote w:id="6">
    <w:p w:rsidR="00412165" w:rsidRPr="00D3436F" w:rsidRDefault="00412165" w:rsidP="00AF1F59">
      <w:pPr>
        <w:pStyle w:val="af2"/>
        <w:jc w:val="both"/>
        <w:rPr>
          <w:rFonts w:ascii="GHEA Grapalat" w:hAnsi="GHEA Grapalat"/>
          <w:i/>
        </w:rPr>
      </w:pPr>
      <w:r>
        <w:rPr>
          <w:rStyle w:val="af6"/>
        </w:rPr>
        <w:t>7</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412165" w:rsidRPr="000811C1" w:rsidRDefault="00412165">
      <w:pPr>
        <w:pStyle w:val="af2"/>
        <w:rPr>
          <w:rFonts w:asciiTheme="minorHAnsi" w:hAnsiTheme="minorHAnsi"/>
        </w:rPr>
      </w:pPr>
    </w:p>
  </w:footnote>
  <w:footnote w:id="7">
    <w:p w:rsidR="00412165" w:rsidRPr="00810F23" w:rsidRDefault="00412165">
      <w:pPr>
        <w:pStyle w:val="af2"/>
        <w:rPr>
          <w:rFonts w:ascii="Times New Roman" w:hAnsi="Times New Roman"/>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footnote>
  <w:footnote w:id="8">
    <w:p w:rsidR="00412165" w:rsidRPr="00FE2AA4" w:rsidRDefault="00412165">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9">
    <w:p w:rsidR="00412165" w:rsidRPr="002E4BC5" w:rsidRDefault="00412165" w:rsidP="00C67FAB">
      <w:pPr>
        <w:pStyle w:val="af2"/>
        <w:jc w:val="both"/>
        <w:rPr>
          <w:ins w:id="1" w:author="Vardan" w:date="2020-06-03T18:23:00Z"/>
          <w:rFonts w:ascii="GHEA Grapalat" w:hAnsi="GHEA Grapalat"/>
          <w:i/>
        </w:rPr>
      </w:pPr>
      <w:r>
        <w:rPr>
          <w:rStyle w:val="af6"/>
        </w:rPr>
        <w:t>12</w:t>
      </w:r>
      <w:r w:rsidRPr="00C67FAB">
        <w:rPr>
          <w:rFonts w:ascii="GHEA Grapalat" w:hAnsi="GHEA Grapalat"/>
          <w:i/>
        </w:rPr>
        <w:t xml:space="preserve"> Если</w:t>
      </w:r>
      <w:r w:rsidRPr="002E4BC5">
        <w:rPr>
          <w:rFonts w:ascii="GHEA Grapalat" w:hAnsi="GHEA Grapalat"/>
          <w:i/>
        </w:rPr>
        <w:t>:</w:t>
      </w:r>
    </w:p>
    <w:p w:rsidR="00412165" w:rsidRPr="00313403" w:rsidRDefault="00412165" w:rsidP="00C67FAB">
      <w:pPr>
        <w:pStyle w:val="af2"/>
        <w:jc w:val="both"/>
        <w:rPr>
          <w:ins w:id="2" w:author="Vardan" w:date="2020-06-03T18:23:00Z"/>
          <w:rFonts w:ascii="GHEA Grapalat" w:hAnsi="GHEA Grapalat" w:cs="Sylfaen"/>
          <w:i/>
          <w:sz w:val="16"/>
          <w:szCs w:val="16"/>
        </w:rPr>
      </w:pPr>
      <w:r w:rsidRPr="00313403">
        <w:rPr>
          <w:rFonts w:ascii="GHEA Grapalat" w:hAnsi="GHEA Grapalat"/>
          <w:i/>
        </w:rPr>
        <w:t>-</w:t>
      </w:r>
      <w:r w:rsidRPr="00787A1B">
        <w:rPr>
          <w:rFonts w:ascii="GHEA Grapalat" w:hAnsi="GHEA Grapalat"/>
          <w:i/>
        </w:rPr>
        <w:t xml:space="preserve"> </w:t>
      </w:r>
      <w:r w:rsidRPr="00C67FAB">
        <w:rPr>
          <w:rFonts w:ascii="GHEA Grapalat" w:hAnsi="GHEA Grapalat"/>
          <w:i/>
        </w:rPr>
        <w:t>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работы </w:t>
      </w:r>
      <w:r w:rsidRPr="00C67FAB">
        <w:rPr>
          <w:rFonts w:ascii="GHEA Grapalat" w:hAnsi="GHEA Grapalat"/>
          <w:i/>
        </w:rPr>
        <w:t xml:space="preserve">не превышает 10 млн. </w:t>
      </w:r>
      <w:proofErr w:type="spellStart"/>
      <w:r w:rsidRPr="00C67FAB">
        <w:rPr>
          <w:rFonts w:ascii="GHEA Grapalat" w:hAnsi="GHEA Grapalat"/>
          <w:i/>
        </w:rPr>
        <w:t>драмов</w:t>
      </w:r>
      <w:proofErr w:type="spellEnd"/>
      <w:r w:rsidRPr="00C67FAB">
        <w:rPr>
          <w:rFonts w:ascii="GHEA Grapalat" w:hAnsi="GHEA Grapalat"/>
          <w:i/>
        </w:rPr>
        <w:t xml:space="preserve"> РА, то слова </w:t>
      </w:r>
      <w:r w:rsidRPr="0092041F">
        <w:rPr>
          <w:rFonts w:ascii="GHEA Grapalat" w:hAnsi="GHEA Grapalat" w:cs="Sylfaen"/>
          <w:i/>
          <w:sz w:val="16"/>
          <w:szCs w:val="16"/>
        </w:rPr>
        <w:t>“</w:t>
      </w:r>
      <w:r w:rsidRPr="00C67FAB">
        <w:rPr>
          <w:rFonts w:ascii="GHEA Grapalat" w:hAnsi="GHEA Grapalat"/>
          <w:i/>
        </w:rPr>
        <w:t>в виде банковской гарантии или наличных денег</w:t>
      </w:r>
      <w:r w:rsidRPr="0092041F">
        <w:rPr>
          <w:rFonts w:ascii="GHEA Grapalat" w:hAnsi="GHEA Grapalat" w:cs="Sylfaen"/>
          <w:i/>
          <w:sz w:val="16"/>
          <w:szCs w:val="16"/>
        </w:rPr>
        <w:t>”</w:t>
      </w:r>
      <w:r>
        <w:rPr>
          <w:rFonts w:ascii="GHEA Grapalat" w:hAnsi="GHEA Grapalat" w:cs="Sylfaen"/>
          <w:i/>
          <w:sz w:val="16"/>
          <w:szCs w:val="16"/>
        </w:rPr>
        <w:t xml:space="preserve"> </w:t>
      </w:r>
      <w:r w:rsidRPr="00C67FAB">
        <w:rPr>
          <w:rFonts w:ascii="GHEA Grapalat" w:hAnsi="GHEA Grapalat"/>
          <w:i/>
        </w:rPr>
        <w:t>заменяются словами</w:t>
      </w:r>
      <w:r>
        <w:rPr>
          <w:rFonts w:ascii="GHEA Grapalat" w:hAnsi="GHEA Grapalat"/>
          <w:i/>
        </w:rPr>
        <w:t xml:space="preserve"> </w:t>
      </w:r>
      <w:r w:rsidRPr="00CB0A01">
        <w:rPr>
          <w:rFonts w:ascii="GHEA Grapalat" w:hAnsi="GHEA Grapalat" w:cs="Sylfaen"/>
          <w:i/>
          <w:sz w:val="16"/>
          <w:szCs w:val="16"/>
        </w:rPr>
        <w:t>“</w:t>
      </w:r>
      <w:r w:rsidRPr="00C67FAB">
        <w:rPr>
          <w:rFonts w:ascii="GHEA Grapalat" w:hAnsi="GHEA Grapalat"/>
          <w:i/>
        </w:rPr>
        <w:t>в одностороннем порядке утвержденного заявления в виде неустойки (приложение 4.</w:t>
      </w:r>
      <w:r w:rsidRPr="00313403">
        <w:rPr>
          <w:rFonts w:ascii="GHEA Grapalat" w:hAnsi="GHEA Grapalat"/>
          <w:i/>
        </w:rPr>
        <w:t>2</w:t>
      </w:r>
      <w:r w:rsidRPr="00C67FAB">
        <w:rPr>
          <w:rFonts w:ascii="GHEA Grapalat" w:hAnsi="GHEA Grapalat"/>
          <w:i/>
        </w:rPr>
        <w:t>) или наличных денег</w:t>
      </w:r>
      <w:r w:rsidRPr="0092041F">
        <w:rPr>
          <w:rFonts w:ascii="GHEA Grapalat" w:hAnsi="GHEA Grapalat" w:cs="Sylfaen"/>
          <w:i/>
          <w:sz w:val="16"/>
          <w:szCs w:val="16"/>
        </w:rPr>
        <w:t>”</w:t>
      </w:r>
      <w:r w:rsidRPr="00313403">
        <w:rPr>
          <w:rFonts w:ascii="GHEA Grapalat" w:hAnsi="GHEA Grapalat" w:cs="Sylfaen"/>
          <w:i/>
          <w:sz w:val="16"/>
          <w:szCs w:val="16"/>
        </w:rPr>
        <w:t>;</w:t>
      </w:r>
    </w:p>
    <w:p w:rsidR="00412165" w:rsidRPr="00313403" w:rsidRDefault="00412165" w:rsidP="008F43E8">
      <w:pPr>
        <w:pStyle w:val="af2"/>
        <w:jc w:val="both"/>
        <w:rPr>
          <w:rFonts w:ascii="GHEA Grapalat" w:hAnsi="GHEA Grapalat"/>
          <w:i/>
        </w:rPr>
      </w:pPr>
      <w:r>
        <w:rPr>
          <w:rFonts w:ascii="GHEA Grapalat" w:hAnsi="GHEA Grapalat"/>
          <w:i/>
        </w:rPr>
        <w:t>-</w:t>
      </w:r>
      <w:r w:rsidRPr="00787A1B">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8E2BB5">
        <w:rPr>
          <w:rFonts w:ascii="GHEA Grapalat" w:hAnsi="GHEA Grapalat"/>
          <w:i/>
        </w:rPr>
        <w:t xml:space="preserve">ю </w:t>
      </w:r>
      <w:r w:rsidRPr="000C74F3">
        <w:rPr>
          <w:rFonts w:ascii="GHEA Grapalat" w:hAnsi="GHEA Grapalat"/>
          <w:i/>
        </w:rPr>
        <w:t>4.1”</w:t>
      </w:r>
      <w:r w:rsidRPr="00313403">
        <w:rPr>
          <w:rFonts w:ascii="GHEA Grapalat" w:hAnsi="GHEA Grapalat"/>
          <w:i/>
        </w:rPr>
        <w:t>;</w:t>
      </w:r>
    </w:p>
    <w:p w:rsidR="00412165" w:rsidRPr="0092041F" w:rsidRDefault="00412165" w:rsidP="008F43E8">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осле принятия результата каждого этапа выполнения договора сумма обеспечения квалификации уменьшается на эту сумму.</w:t>
      </w:r>
      <w:r w:rsidRPr="00787B55">
        <w:rPr>
          <w:rFonts w:ascii="GHEA Grapalat" w:hAnsi="GHEA Grapalat"/>
          <w:i/>
        </w:rPr>
        <w:t xml:space="preserve"> </w:t>
      </w:r>
      <w:r w:rsidRPr="00831FD8">
        <w:rPr>
          <w:rFonts w:ascii="GHEA Grapalat" w:hAnsi="GHEA Grapalat"/>
          <w:i/>
        </w:rPr>
        <w:t>О</w:t>
      </w:r>
      <w:r w:rsidRPr="00763113">
        <w:rPr>
          <w:rFonts w:ascii="GHEA Grapalat" w:hAnsi="GHEA Grapalat"/>
          <w:i/>
        </w:rPr>
        <w:t xml:space="preserve">беспечение </w:t>
      </w:r>
      <w:r w:rsidRPr="00831FD8">
        <w:rPr>
          <w:rFonts w:ascii="GHEA Grapalat" w:hAnsi="GHEA Grapalat"/>
          <w:i/>
        </w:rPr>
        <w:t>к</w:t>
      </w:r>
      <w:r w:rsidRPr="00763113">
        <w:rPr>
          <w:rFonts w:ascii="GHEA Grapalat" w:hAnsi="GHEA Grapalat"/>
          <w:i/>
        </w:rPr>
        <w:t>валификаци</w:t>
      </w:r>
      <w:r w:rsidRPr="00831FD8">
        <w:rPr>
          <w:rFonts w:ascii="GHEA Grapalat" w:hAnsi="GHEA Grapalat"/>
          <w:i/>
        </w:rPr>
        <w:t>и</w:t>
      </w:r>
      <w:r w:rsidRPr="00763113">
        <w:rPr>
          <w:rFonts w:ascii="GHEA Grapalat" w:hAnsi="GHEA Grapalat"/>
          <w:i/>
        </w:rPr>
        <w:t xml:space="preserve"> в виде банковской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rsidR="00412165" w:rsidRPr="008F43E8" w:rsidRDefault="00412165" w:rsidP="00C67FAB">
      <w:pPr>
        <w:pStyle w:val="af2"/>
        <w:jc w:val="both"/>
        <w:rPr>
          <w:rFonts w:ascii="GHEA Grapalat" w:hAnsi="GHEA Grapalat"/>
          <w:i/>
        </w:rPr>
      </w:pPr>
    </w:p>
  </w:footnote>
  <w:footnote w:id="10">
    <w:p w:rsidR="00412165" w:rsidRPr="00511966" w:rsidRDefault="00412165" w:rsidP="00C67FAB">
      <w:pPr>
        <w:pStyle w:val="af2"/>
        <w:jc w:val="both"/>
        <w:rPr>
          <w:rFonts w:ascii="GHEA Grapalat" w:hAnsi="GHEA Grapalat"/>
          <w:i/>
        </w:rPr>
      </w:pPr>
      <w:r>
        <w:rPr>
          <w:rStyle w:val="af6"/>
        </w:rPr>
        <w:t>13</w:t>
      </w:r>
      <w:r w:rsidRPr="00C67FAB">
        <w:rPr>
          <w:rFonts w:ascii="GHEA Grapalat" w:hAnsi="GHEA Grapalat"/>
          <w:i/>
        </w:rPr>
        <w:t xml:space="preserve"> Если цена закуп</w:t>
      </w:r>
      <w:r>
        <w:rPr>
          <w:rFonts w:ascii="GHEA Grapalat" w:hAnsi="GHEA Grapalat"/>
          <w:i/>
        </w:rPr>
        <w:t xml:space="preserve">аемой </w:t>
      </w:r>
      <w:r w:rsidRPr="00C67FAB">
        <w:rPr>
          <w:rFonts w:ascii="GHEA Grapalat" w:hAnsi="GHEA Grapalat"/>
          <w:i/>
        </w:rPr>
        <w:t xml:space="preserve">по заявке на закупку </w:t>
      </w:r>
      <w:r>
        <w:rPr>
          <w:rFonts w:ascii="GHEA Grapalat" w:hAnsi="GHEA Grapalat"/>
          <w:i/>
        </w:rPr>
        <w:t>работы</w:t>
      </w:r>
      <w:r w:rsidRPr="00C67FAB">
        <w:rPr>
          <w:rFonts w:ascii="GHEA Grapalat" w:hAnsi="GHEA Grapalat"/>
          <w:i/>
        </w:rPr>
        <w:t xml:space="preserve"> не превышает 10 млн. </w:t>
      </w:r>
      <w:proofErr w:type="spellStart"/>
      <w:r w:rsidRPr="00C67FAB">
        <w:rPr>
          <w:rFonts w:ascii="GHEA Grapalat" w:hAnsi="GHEA Grapalat"/>
          <w:i/>
        </w:rPr>
        <w:t>драмов</w:t>
      </w:r>
      <w:proofErr w:type="spellEnd"/>
      <w:r w:rsidRPr="00C67FAB">
        <w:rPr>
          <w:rFonts w:ascii="GHEA Grapalat" w:hAnsi="GHEA Grapalat"/>
          <w:i/>
        </w:rPr>
        <w:t xml:space="preserve"> РА, то </w:t>
      </w:r>
      <w:proofErr w:type="gramStart"/>
      <w:r w:rsidRPr="00C67FAB">
        <w:rPr>
          <w:rFonts w:ascii="GHEA Grapalat" w:hAnsi="GHEA Grapalat"/>
          <w:i/>
        </w:rPr>
        <w:t>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в</w:t>
      </w:r>
      <w:proofErr w:type="gramEnd"/>
      <w:r w:rsidRPr="00C67FAB">
        <w:rPr>
          <w:rFonts w:ascii="GHEA Grapalat" w:hAnsi="GHEA Grapalat"/>
          <w:i/>
        </w:rPr>
        <w:t xml:space="preserve"> виде 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w:t>
      </w:r>
    </w:p>
  </w:footnote>
  <w:footnote w:id="11">
    <w:p w:rsidR="00412165" w:rsidRPr="008E4439" w:rsidRDefault="00412165" w:rsidP="000811C1">
      <w:pPr>
        <w:pStyle w:val="a3"/>
        <w:widowControl w:val="0"/>
        <w:spacing w:after="160" w:line="240" w:lineRule="auto"/>
        <w:ind w:firstLine="0"/>
        <w:jc w:val="left"/>
        <w:rPr>
          <w:rFonts w:ascii="GHEA Grapalat" w:hAnsi="GHEA Grapalat"/>
          <w:u w:val="single"/>
        </w:rPr>
      </w:pPr>
      <w:r>
        <w:rPr>
          <w:rStyle w:val="af6"/>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412165" w:rsidRPr="000811C1" w:rsidRDefault="00412165" w:rsidP="0027573B">
      <w:pPr>
        <w:pStyle w:val="af2"/>
        <w:rPr>
          <w:rFonts w:ascii="Sylfaen" w:hAnsi="Sylfaen"/>
          <w:sz w:val="18"/>
          <w:szCs w:val="18"/>
        </w:rPr>
      </w:pPr>
    </w:p>
  </w:footnote>
  <w:footnote w:id="12">
    <w:p w:rsidR="00412165" w:rsidRPr="00A31673" w:rsidRDefault="00412165">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3">
    <w:p w:rsidR="00412165" w:rsidRPr="00900E5A" w:rsidRDefault="00412165">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r w:rsidRPr="00CB0EE3">
        <w:rPr>
          <w:rFonts w:ascii="GHEA Grapalat" w:hAnsi="GHEA Grapalat"/>
          <w:i/>
        </w:rPr>
        <w:t>.</w:t>
      </w:r>
    </w:p>
  </w:footnote>
  <w:footnote w:id="14">
    <w:p w:rsidR="00412165" w:rsidRPr="00810F23" w:rsidRDefault="00412165" w:rsidP="00A41F94">
      <w:pPr>
        <w:pStyle w:val="af2"/>
        <w:rPr>
          <w:rFonts w:ascii="Times New Roman" w:hAnsi="Times New Roman"/>
        </w:rPr>
      </w:pPr>
      <w:r>
        <w:rPr>
          <w:rStyle w:val="af6"/>
        </w:rPr>
        <w:t>17</w:t>
      </w:r>
      <w:r>
        <w:t xml:space="preserve"> </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p w:rsidR="00412165" w:rsidRPr="005F2C25" w:rsidRDefault="00412165">
      <w:pPr>
        <w:pStyle w:val="af2"/>
        <w:rPr>
          <w:rFonts w:ascii="Times New Roman" w:hAnsi="Times New Roman"/>
        </w:rPr>
      </w:pPr>
    </w:p>
  </w:footnote>
  <w:footnote w:id="15">
    <w:p w:rsidR="00412165" w:rsidRDefault="00412165" w:rsidP="006B3E56">
      <w:pPr>
        <w:jc w:val="both"/>
        <w:rPr>
          <w:rFonts w:ascii="GHEA Grapalat" w:hAnsi="GHEA Grapalat"/>
          <w:sz w:val="20"/>
          <w:szCs w:val="20"/>
          <w:lang w:val="af-ZA"/>
        </w:rPr>
      </w:pPr>
      <w:r>
        <w:rPr>
          <w:rStyle w:val="af6"/>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412165" w:rsidRDefault="00412165" w:rsidP="006B3E56">
      <w:pPr>
        <w:pStyle w:val="af2"/>
        <w:rPr>
          <w:rFonts w:asciiTheme="minorHAnsi" w:hAnsiTheme="minorHAnsi"/>
          <w:lang w:val="af-ZA"/>
        </w:rPr>
      </w:pPr>
    </w:p>
  </w:footnote>
  <w:footnote w:id="16">
    <w:p w:rsidR="00412165" w:rsidRPr="00990559" w:rsidRDefault="00412165">
      <w:pPr>
        <w:pStyle w:val="af2"/>
        <w:rPr>
          <w:rFonts w:ascii="Sylfaen" w:hAnsi="Sylfaen"/>
          <w:lang w:val="hy-AM"/>
        </w:rPr>
      </w:pPr>
      <w:r>
        <w:rPr>
          <w:rStyle w:val="af6"/>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footnote>
  <w:footnote w:id="17">
    <w:p w:rsidR="00412165" w:rsidRPr="00DC619D" w:rsidRDefault="00412165"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8">
    <w:p w:rsidR="00412165" w:rsidRPr="00D3436F" w:rsidRDefault="00412165"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rsidR="00412165" w:rsidRPr="00D3436F" w:rsidRDefault="00412165">
      <w:pPr>
        <w:pStyle w:val="af2"/>
        <w:rPr>
          <w:lang w:val="es-ES"/>
        </w:rPr>
      </w:pPr>
    </w:p>
  </w:footnote>
  <w:footnote w:id="19">
    <w:p w:rsidR="00412165" w:rsidRPr="00217344" w:rsidRDefault="00412165">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0">
    <w:p w:rsidR="00412165" w:rsidRPr="00217344" w:rsidRDefault="00412165" w:rsidP="007B3F5F">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1">
    <w:p w:rsidR="00412165" w:rsidRPr="00217344" w:rsidRDefault="00412165" w:rsidP="00B90C0A">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2">
    <w:p w:rsidR="00412165" w:rsidRPr="008842CE" w:rsidRDefault="00412165"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412165" w:rsidRPr="008842CE" w:rsidRDefault="00412165" w:rsidP="003D2FE2">
      <w:pPr>
        <w:pStyle w:val="af2"/>
        <w:jc w:val="both"/>
        <w:rPr>
          <w:rFonts w:ascii="GHEA Grapalat" w:hAnsi="GHEA Grapalat"/>
        </w:rPr>
      </w:pPr>
    </w:p>
  </w:footnote>
  <w:footnote w:id="23">
    <w:p w:rsidR="00412165" w:rsidRPr="008842CE" w:rsidRDefault="00412165" w:rsidP="003D2FE2">
      <w:pPr>
        <w:pStyle w:val="af2"/>
        <w:jc w:val="both"/>
      </w:pPr>
    </w:p>
  </w:footnote>
  <w:footnote w:id="24">
    <w:p w:rsidR="00412165" w:rsidRPr="00217344" w:rsidRDefault="00412165" w:rsidP="00235549">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5">
    <w:p w:rsidR="00412165" w:rsidRPr="008842CE" w:rsidRDefault="00412165"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412165" w:rsidRPr="008842CE" w:rsidRDefault="00412165" w:rsidP="000A214C">
      <w:pPr>
        <w:pStyle w:val="af2"/>
        <w:jc w:val="both"/>
        <w:rPr>
          <w:rFonts w:ascii="GHEA Grapalat" w:hAnsi="GHEA Grapalat"/>
        </w:rPr>
      </w:pPr>
    </w:p>
  </w:footnote>
  <w:footnote w:id="26">
    <w:p w:rsidR="00412165" w:rsidRPr="008842CE" w:rsidRDefault="00412165" w:rsidP="000A214C">
      <w:pPr>
        <w:pStyle w:val="af2"/>
        <w:jc w:val="both"/>
      </w:pPr>
    </w:p>
  </w:footnote>
  <w:footnote w:id="27">
    <w:p w:rsidR="00412165" w:rsidRPr="00124BE9" w:rsidRDefault="00412165" w:rsidP="00BB28C8">
      <w:pPr>
        <w:pStyle w:val="af2"/>
        <w:widowControl w:val="0"/>
        <w:jc w:val="both"/>
        <w:rPr>
          <w:rFonts w:ascii="GHEA Grapalat" w:hAnsi="GHEA Grapalat"/>
          <w:lang w:val="hy-AM"/>
        </w:rPr>
      </w:pPr>
      <w:r>
        <w:rPr>
          <w:rStyle w:val="af6"/>
        </w:rPr>
        <w:t>25</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rsidR="00412165" w:rsidRPr="00124BE9" w:rsidRDefault="00412165" w:rsidP="00BB28C8">
      <w:pPr>
        <w:pStyle w:val="af2"/>
        <w:widowControl w:val="0"/>
        <w:jc w:val="both"/>
        <w:rPr>
          <w:rFonts w:ascii="GHEA Grapalat" w:hAnsi="GHEA Grapalat"/>
          <w:lang w:val="hy-AM"/>
        </w:rPr>
      </w:pPr>
    </w:p>
  </w:footnote>
  <w:footnote w:id="28">
    <w:p w:rsidR="00412165" w:rsidRPr="00124BE9" w:rsidRDefault="00412165" w:rsidP="00BB28C8">
      <w:pPr>
        <w:pStyle w:val="af2"/>
        <w:widowControl w:val="0"/>
        <w:jc w:val="both"/>
        <w:rPr>
          <w:rFonts w:ascii="GHEA Grapalat" w:hAnsi="GHEA Grapalat"/>
          <w:lang w:val="hy-AM"/>
        </w:rPr>
      </w:pPr>
      <w:r>
        <w:rPr>
          <w:rStyle w:val="af6"/>
        </w:rPr>
        <w:t>26</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29">
    <w:p w:rsidR="00412165" w:rsidRPr="00124BE9" w:rsidRDefault="00412165" w:rsidP="00BB28C8">
      <w:pPr>
        <w:pStyle w:val="af2"/>
        <w:widowControl w:val="0"/>
        <w:jc w:val="both"/>
        <w:rPr>
          <w:rFonts w:ascii="GHEA Grapalat" w:hAnsi="GHEA Grapalat"/>
          <w:lang w:val="hy-AM"/>
        </w:rPr>
      </w:pPr>
      <w:r>
        <w:rPr>
          <w:rStyle w:val="af6"/>
        </w:rPr>
        <w:t>29</w:t>
      </w:r>
      <w:r>
        <w:t xml:space="preserve"> </w:t>
      </w:r>
      <w:r w:rsidRPr="00124BE9">
        <w:rPr>
          <w:rFonts w:ascii="GHEA Grapalat" w:hAnsi="GHEA Grapalat"/>
          <w:i/>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footnote>
  <w:footnote w:id="30">
    <w:p w:rsidR="00412165" w:rsidRPr="00AC7DC5" w:rsidRDefault="00412165" w:rsidP="00BB28C8">
      <w:pPr>
        <w:pStyle w:val="af2"/>
        <w:jc w:val="both"/>
        <w:rPr>
          <w:rFonts w:ascii="GHEA Grapalat" w:hAnsi="GHEA Grapalat"/>
          <w:i/>
        </w:rPr>
      </w:pPr>
      <w:r>
        <w:rPr>
          <w:rStyle w:val="af6"/>
        </w:rPr>
        <w:t>30</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w:t>
      </w:r>
    </w:p>
    <w:p w:rsidR="00412165" w:rsidRPr="00552088" w:rsidRDefault="00412165" w:rsidP="00BB28C8">
      <w:pPr>
        <w:pStyle w:val="af2"/>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412165" w:rsidRPr="004078D0" w:rsidRDefault="00412165" w:rsidP="00BB28C8">
      <w:pPr>
        <w:pStyle w:val="af2"/>
        <w:widowControl w:val="0"/>
        <w:jc w:val="both"/>
        <w:rPr>
          <w:rFonts w:ascii="GHEA Grapalat" w:hAnsi="GHEA Grapalat"/>
          <w:sz w:val="2"/>
          <w:szCs w:val="2"/>
          <w:lang w:val="hy-AM"/>
        </w:rPr>
      </w:pPr>
    </w:p>
    <w:p w:rsidR="00412165" w:rsidRPr="004078D0" w:rsidRDefault="00412165" w:rsidP="00BB28C8">
      <w:pPr>
        <w:pStyle w:val="af2"/>
        <w:widowControl w:val="0"/>
        <w:jc w:val="both"/>
        <w:rPr>
          <w:rFonts w:ascii="GHEA Grapalat" w:hAnsi="GHEA Grapalat"/>
          <w:sz w:val="2"/>
          <w:szCs w:val="2"/>
          <w:lang w:val="hy-AM"/>
        </w:rPr>
      </w:pPr>
    </w:p>
  </w:footnote>
  <w:footnote w:id="31">
    <w:p w:rsidR="00412165" w:rsidRPr="00124BE9" w:rsidRDefault="00412165" w:rsidP="00BB28C8">
      <w:pPr>
        <w:pStyle w:val="af2"/>
        <w:widowControl w:val="0"/>
        <w:jc w:val="both"/>
        <w:rPr>
          <w:rFonts w:ascii="GHEA Grapalat" w:hAnsi="GHEA Grapalat"/>
          <w:lang w:val="hy-AM"/>
        </w:rPr>
      </w:pPr>
      <w:r>
        <w:rPr>
          <w:rStyle w:val="af6"/>
        </w:rPr>
        <w:t>32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32">
    <w:p w:rsidR="00412165" w:rsidRPr="00124BE9" w:rsidRDefault="00412165" w:rsidP="00BB28C8">
      <w:pPr>
        <w:pStyle w:val="af2"/>
        <w:widowControl w:val="0"/>
        <w:jc w:val="both"/>
        <w:rPr>
          <w:rFonts w:ascii="GHEA Grapalat" w:hAnsi="GHEA Grapalat"/>
          <w:lang w:val="hy-AM"/>
        </w:rPr>
      </w:pPr>
      <w:r>
        <w:rPr>
          <w:rStyle w:val="af6"/>
        </w:rPr>
        <w:t>33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412165" w:rsidRPr="001C4E24" w:rsidRDefault="00412165" w:rsidP="00BB28C8">
      <w:pPr>
        <w:pStyle w:val="af2"/>
        <w:rPr>
          <w:lang w:val="hy-AM"/>
        </w:rPr>
      </w:pPr>
    </w:p>
  </w:footnote>
  <w:footnote w:id="33">
    <w:p w:rsidR="00412165" w:rsidRPr="00124BE9" w:rsidRDefault="00412165" w:rsidP="00BB28C8">
      <w:pPr>
        <w:pStyle w:val="af2"/>
        <w:widowControl w:val="0"/>
      </w:pPr>
      <w:r w:rsidRPr="00124BE9">
        <w:rPr>
          <w:rStyle w:val="af6"/>
        </w:rPr>
        <w:t>**</w:t>
      </w:r>
      <w:r w:rsidRPr="00124BE9">
        <w:t xml:space="preserve"> </w:t>
      </w:r>
      <w:r w:rsidRPr="00124BE9">
        <w:rPr>
          <w:rFonts w:ascii="GHEA Grapalat" w:hAnsi="GHEA Grapalat"/>
          <w:i/>
        </w:rPr>
        <w:t xml:space="preserve">Если договор заключается на основании части 6 статьи 15 Закона РА "О закупках", то в </w:t>
      </w:r>
      <w:proofErr w:type="spellStart"/>
      <w:r w:rsidRPr="00124BE9">
        <w:rPr>
          <w:rFonts w:ascii="GHEA Grapalat" w:hAnsi="GHEA Grapalat"/>
          <w:i/>
        </w:rPr>
        <w:t>качественачала</w:t>
      </w:r>
      <w:proofErr w:type="spellEnd"/>
      <w:r w:rsidRPr="00124BE9">
        <w:rPr>
          <w:rFonts w:ascii="GHEA Grapalat" w:hAnsi="GHEA Grapalat"/>
          <w:i/>
        </w:rPr>
        <w:t xml:space="preserve"> срока в графе "Начало" указывается день вступления в силу заключаемого между сторонами соглашения в случае </w:t>
      </w:r>
      <w:proofErr w:type="spellStart"/>
      <w:r w:rsidRPr="00124BE9">
        <w:rPr>
          <w:rFonts w:ascii="GHEA Grapalat" w:hAnsi="GHEA Grapalat"/>
          <w:i/>
        </w:rPr>
        <w:t>предусмотрения</w:t>
      </w:r>
      <w:proofErr w:type="spellEnd"/>
      <w:r w:rsidRPr="00124BE9">
        <w:rPr>
          <w:rFonts w:ascii="GHEA Grapalat" w:hAnsi="GHEA Grapalat"/>
          <w:i/>
        </w:rPr>
        <w:t xml:space="preserve"> финансовых средств.</w:t>
      </w:r>
    </w:p>
  </w:footnote>
  <w:footnote w:id="34">
    <w:p w:rsidR="00412165" w:rsidRPr="00124BE9" w:rsidRDefault="00412165" w:rsidP="00BB28C8">
      <w:pPr>
        <w:pStyle w:val="af2"/>
        <w:widowControl w:val="0"/>
        <w:jc w:val="both"/>
      </w:pPr>
      <w:r w:rsidRPr="00124BE9">
        <w:rPr>
          <w:rStyle w:val="af6"/>
        </w:rPr>
        <w:t>*</w:t>
      </w:r>
      <w:r w:rsidRPr="00124BE9">
        <w:t xml:space="preserve"> </w:t>
      </w:r>
      <w:r w:rsidRPr="00124BE9">
        <w:rPr>
          <w:rFonts w:ascii="GHEA Grapalat" w:hAnsi="GHEA Grapalat"/>
          <w:i/>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124BE9">
        <w:rPr>
          <w:rFonts w:ascii="GHEA Grapalat" w:hAnsi="GHEA Grapalat"/>
          <w:i/>
        </w:rPr>
        <w:t>предусмотрения</w:t>
      </w:r>
      <w:proofErr w:type="spellEnd"/>
      <w:r w:rsidRPr="00124BE9">
        <w:rPr>
          <w:rFonts w:ascii="GHEA Grapalat" w:hAnsi="GHEA Grapalat"/>
          <w:i/>
        </w:rPr>
        <w:t xml:space="preserve"> финансовых средств, в качестве его неотъемлемой части.</w:t>
      </w:r>
    </w:p>
  </w:footnote>
  <w:footnote w:id="35">
    <w:p w:rsidR="00412165" w:rsidRPr="00124BE9" w:rsidRDefault="00412165" w:rsidP="00BB28C8">
      <w:pPr>
        <w:pStyle w:val="af2"/>
        <w:widowControl w:val="0"/>
        <w:jc w:val="both"/>
      </w:pPr>
      <w:r w:rsidRPr="00124BE9">
        <w:rPr>
          <w:rStyle w:val="af6"/>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5"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6"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8"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6"/>
  </w:num>
  <w:num w:numId="3">
    <w:abstractNumId w:val="14"/>
  </w:num>
  <w:num w:numId="4">
    <w:abstractNumId w:val="10"/>
  </w:num>
  <w:num w:numId="5">
    <w:abstractNumId w:val="18"/>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
  </w:num>
  <w:num w:numId="11">
    <w:abstractNumId w:val="5"/>
  </w:num>
  <w:num w:numId="12">
    <w:abstractNumId w:val="21"/>
  </w:num>
  <w:num w:numId="13">
    <w:abstractNumId w:val="19"/>
  </w:num>
  <w:num w:numId="14">
    <w:abstractNumId w:val="7"/>
  </w:num>
  <w:num w:numId="15">
    <w:abstractNumId w:val="20"/>
  </w:num>
  <w:num w:numId="16">
    <w:abstractNumId w:val="9"/>
  </w:num>
  <w:num w:numId="17">
    <w:abstractNumId w:val="2"/>
  </w:num>
  <w:num w:numId="18">
    <w:abstractNumId w:val="0"/>
  </w:num>
  <w:num w:numId="19">
    <w:abstractNumId w:val="11"/>
  </w:num>
  <w:num w:numId="20">
    <w:abstractNumId w:val="11"/>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4"/>
  </w:num>
  <w:num w:numId="24">
    <w:abstractNumId w:val="13"/>
  </w:num>
  <w:num w:numId="25">
    <w:abstractNumId w:val="15"/>
  </w:num>
  <w:num w:numId="26">
    <w:abstractNumId w:val="8"/>
  </w:num>
  <w:num w:numId="2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345"/>
    <w:rsid w:val="0000037D"/>
    <w:rsid w:val="00000958"/>
    <w:rsid w:val="000013D6"/>
    <w:rsid w:val="000016BB"/>
    <w:rsid w:val="00002C23"/>
    <w:rsid w:val="000031E3"/>
    <w:rsid w:val="000033BC"/>
    <w:rsid w:val="00003DF0"/>
    <w:rsid w:val="000058CF"/>
    <w:rsid w:val="00005D30"/>
    <w:rsid w:val="0000622A"/>
    <w:rsid w:val="00006A31"/>
    <w:rsid w:val="000076A1"/>
    <w:rsid w:val="0000776B"/>
    <w:rsid w:val="00010ECA"/>
    <w:rsid w:val="00011CB9"/>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8FE"/>
    <w:rsid w:val="000239B5"/>
    <w:rsid w:val="00023B6C"/>
    <w:rsid w:val="00023F8F"/>
    <w:rsid w:val="000246E6"/>
    <w:rsid w:val="00025353"/>
    <w:rsid w:val="00025A85"/>
    <w:rsid w:val="00026351"/>
    <w:rsid w:val="00027166"/>
    <w:rsid w:val="000275BF"/>
    <w:rsid w:val="00030728"/>
    <w:rsid w:val="00030D40"/>
    <w:rsid w:val="000312D9"/>
    <w:rsid w:val="000313A6"/>
    <w:rsid w:val="000316DF"/>
    <w:rsid w:val="000320D9"/>
    <w:rsid w:val="000330A3"/>
    <w:rsid w:val="00033946"/>
    <w:rsid w:val="00033B20"/>
    <w:rsid w:val="00034CED"/>
    <w:rsid w:val="00036C98"/>
    <w:rsid w:val="00037DDE"/>
    <w:rsid w:val="000408D8"/>
    <w:rsid w:val="0004111D"/>
    <w:rsid w:val="000424BA"/>
    <w:rsid w:val="00042BD4"/>
    <w:rsid w:val="00042FC8"/>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DB0"/>
    <w:rsid w:val="00060FB1"/>
    <w:rsid w:val="0006117A"/>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2B1"/>
    <w:rsid w:val="00075997"/>
    <w:rsid w:val="000763E5"/>
    <w:rsid w:val="00077036"/>
    <w:rsid w:val="00077062"/>
    <w:rsid w:val="00077BB9"/>
    <w:rsid w:val="00080C4E"/>
    <w:rsid w:val="00080E73"/>
    <w:rsid w:val="000811C1"/>
    <w:rsid w:val="000814B8"/>
    <w:rsid w:val="000822C1"/>
    <w:rsid w:val="00082ADC"/>
    <w:rsid w:val="00082DE0"/>
    <w:rsid w:val="00083558"/>
    <w:rsid w:val="000845F6"/>
    <w:rsid w:val="00084B51"/>
    <w:rsid w:val="000858EB"/>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758F"/>
    <w:rsid w:val="000976D7"/>
    <w:rsid w:val="00097DE8"/>
    <w:rsid w:val="000A15F9"/>
    <w:rsid w:val="000A214C"/>
    <w:rsid w:val="000A323C"/>
    <w:rsid w:val="000A359E"/>
    <w:rsid w:val="000A37CE"/>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89"/>
    <w:rsid w:val="000D6C21"/>
    <w:rsid w:val="000D701E"/>
    <w:rsid w:val="000D77C1"/>
    <w:rsid w:val="000E1C31"/>
    <w:rsid w:val="000E21F2"/>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508D"/>
    <w:rsid w:val="0010519D"/>
    <w:rsid w:val="00106365"/>
    <w:rsid w:val="00106D44"/>
    <w:rsid w:val="00106DEE"/>
    <w:rsid w:val="00110534"/>
    <w:rsid w:val="00110D13"/>
    <w:rsid w:val="00111FFB"/>
    <w:rsid w:val="0011340E"/>
    <w:rsid w:val="00113584"/>
    <w:rsid w:val="00113BE5"/>
    <w:rsid w:val="00113F0D"/>
    <w:rsid w:val="0011423D"/>
    <w:rsid w:val="001151FB"/>
    <w:rsid w:val="00115905"/>
    <w:rsid w:val="001159FA"/>
    <w:rsid w:val="0011605E"/>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840"/>
    <w:rsid w:val="001361B2"/>
    <w:rsid w:val="001369CB"/>
    <w:rsid w:val="001377BA"/>
    <w:rsid w:val="00137A5C"/>
    <w:rsid w:val="0014000D"/>
    <w:rsid w:val="001403AE"/>
    <w:rsid w:val="00140A7E"/>
    <w:rsid w:val="00142496"/>
    <w:rsid w:val="001439BD"/>
    <w:rsid w:val="00143BD7"/>
    <w:rsid w:val="00143E8C"/>
    <w:rsid w:val="0014472E"/>
    <w:rsid w:val="00144E38"/>
    <w:rsid w:val="00144F73"/>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428"/>
    <w:rsid w:val="00161B32"/>
    <w:rsid w:val="0016213E"/>
    <w:rsid w:val="00163324"/>
    <w:rsid w:val="001647D2"/>
    <w:rsid w:val="00164BBC"/>
    <w:rsid w:val="0016519F"/>
    <w:rsid w:val="00165A51"/>
    <w:rsid w:val="00166832"/>
    <w:rsid w:val="001679A6"/>
    <w:rsid w:val="00171E80"/>
    <w:rsid w:val="001723D6"/>
    <w:rsid w:val="001724D7"/>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67"/>
    <w:rsid w:val="001A3FEC"/>
    <w:rsid w:val="001A43A4"/>
    <w:rsid w:val="001A4EF7"/>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6E72"/>
    <w:rsid w:val="001B6FCF"/>
    <w:rsid w:val="001C0295"/>
    <w:rsid w:val="001C07C6"/>
    <w:rsid w:val="001C0849"/>
    <w:rsid w:val="001C1570"/>
    <w:rsid w:val="001C3D83"/>
    <w:rsid w:val="001C3F6C"/>
    <w:rsid w:val="001C6688"/>
    <w:rsid w:val="001C76F7"/>
    <w:rsid w:val="001C7EB3"/>
    <w:rsid w:val="001D0249"/>
    <w:rsid w:val="001D0644"/>
    <w:rsid w:val="001D129F"/>
    <w:rsid w:val="001D1A03"/>
    <w:rsid w:val="001D1D00"/>
    <w:rsid w:val="001D2058"/>
    <w:rsid w:val="001D209D"/>
    <w:rsid w:val="001D2D62"/>
    <w:rsid w:val="001D5785"/>
    <w:rsid w:val="001D5C13"/>
    <w:rsid w:val="001D5EBF"/>
    <w:rsid w:val="001D5FF7"/>
    <w:rsid w:val="001D6531"/>
    <w:rsid w:val="001D7228"/>
    <w:rsid w:val="001D74FA"/>
    <w:rsid w:val="001D78C5"/>
    <w:rsid w:val="001E0216"/>
    <w:rsid w:val="001E06D6"/>
    <w:rsid w:val="001E0BC2"/>
    <w:rsid w:val="001E2794"/>
    <w:rsid w:val="001E2814"/>
    <w:rsid w:val="001E3D3F"/>
    <w:rsid w:val="001E47D5"/>
    <w:rsid w:val="001E4A24"/>
    <w:rsid w:val="001E5412"/>
    <w:rsid w:val="001E55B2"/>
    <w:rsid w:val="001E5866"/>
    <w:rsid w:val="001E7733"/>
    <w:rsid w:val="001F0335"/>
    <w:rsid w:val="001F0371"/>
    <w:rsid w:val="001F0B18"/>
    <w:rsid w:val="001F0F81"/>
    <w:rsid w:val="001F1783"/>
    <w:rsid w:val="001F1DF0"/>
    <w:rsid w:val="001F1DF7"/>
    <w:rsid w:val="001F2926"/>
    <w:rsid w:val="001F2FF2"/>
    <w:rsid w:val="001F3237"/>
    <w:rsid w:val="001F386B"/>
    <w:rsid w:val="001F3FAE"/>
    <w:rsid w:val="001F5834"/>
    <w:rsid w:val="001F5FDE"/>
    <w:rsid w:val="001F6578"/>
    <w:rsid w:val="001F760C"/>
    <w:rsid w:val="001F7821"/>
    <w:rsid w:val="001F7877"/>
    <w:rsid w:val="002004DB"/>
    <w:rsid w:val="002017CB"/>
    <w:rsid w:val="00201DA0"/>
    <w:rsid w:val="00201F2E"/>
    <w:rsid w:val="00202F4D"/>
    <w:rsid w:val="002032CE"/>
    <w:rsid w:val="0020390F"/>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7344"/>
    <w:rsid w:val="00217710"/>
    <w:rsid w:val="00220ACB"/>
    <w:rsid w:val="00220C7C"/>
    <w:rsid w:val="002218FE"/>
    <w:rsid w:val="00221C7B"/>
    <w:rsid w:val="0022247D"/>
    <w:rsid w:val="002238C1"/>
    <w:rsid w:val="002240AB"/>
    <w:rsid w:val="0022457E"/>
    <w:rsid w:val="00224B19"/>
    <w:rsid w:val="002250D8"/>
    <w:rsid w:val="0022515E"/>
    <w:rsid w:val="002252CD"/>
    <w:rsid w:val="00226168"/>
    <w:rsid w:val="00226412"/>
    <w:rsid w:val="00226C9A"/>
    <w:rsid w:val="002273AD"/>
    <w:rsid w:val="0022770A"/>
    <w:rsid w:val="00227C9F"/>
    <w:rsid w:val="00230460"/>
    <w:rsid w:val="00230B12"/>
    <w:rsid w:val="00230C8F"/>
    <w:rsid w:val="00230D36"/>
    <w:rsid w:val="00232FE2"/>
    <w:rsid w:val="00233B5F"/>
    <w:rsid w:val="00233BB7"/>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E78"/>
    <w:rsid w:val="00244B38"/>
    <w:rsid w:val="00246C8C"/>
    <w:rsid w:val="0025145E"/>
    <w:rsid w:val="00251CF9"/>
    <w:rsid w:val="00252C9C"/>
    <w:rsid w:val="002542AE"/>
    <w:rsid w:val="00254A36"/>
    <w:rsid w:val="002554A3"/>
    <w:rsid w:val="002559B9"/>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62D"/>
    <w:rsid w:val="00265A4B"/>
    <w:rsid w:val="00265D18"/>
    <w:rsid w:val="00266522"/>
    <w:rsid w:val="002665A4"/>
    <w:rsid w:val="002674D5"/>
    <w:rsid w:val="002704F9"/>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49A6"/>
    <w:rsid w:val="00284C6E"/>
    <w:rsid w:val="00286CDB"/>
    <w:rsid w:val="0028726A"/>
    <w:rsid w:val="00291919"/>
    <w:rsid w:val="00291EFF"/>
    <w:rsid w:val="002926D4"/>
    <w:rsid w:val="00293A25"/>
    <w:rsid w:val="00293A76"/>
    <w:rsid w:val="002941F2"/>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27F"/>
    <w:rsid w:val="002C6CF7"/>
    <w:rsid w:val="002C7037"/>
    <w:rsid w:val="002D02FE"/>
    <w:rsid w:val="002D1535"/>
    <w:rsid w:val="002D156F"/>
    <w:rsid w:val="002D1AAA"/>
    <w:rsid w:val="002D207D"/>
    <w:rsid w:val="002D20E8"/>
    <w:rsid w:val="002D236D"/>
    <w:rsid w:val="002D2DC6"/>
    <w:rsid w:val="002D3C61"/>
    <w:rsid w:val="002D4250"/>
    <w:rsid w:val="002D4575"/>
    <w:rsid w:val="002D4EEB"/>
    <w:rsid w:val="002D5580"/>
    <w:rsid w:val="002D5CF0"/>
    <w:rsid w:val="002D601F"/>
    <w:rsid w:val="002D6A4F"/>
    <w:rsid w:val="002D7D70"/>
    <w:rsid w:val="002E069D"/>
    <w:rsid w:val="002E0768"/>
    <w:rsid w:val="002E0877"/>
    <w:rsid w:val="002E30B8"/>
    <w:rsid w:val="002E3165"/>
    <w:rsid w:val="002E4305"/>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046"/>
    <w:rsid w:val="003101E4"/>
    <w:rsid w:val="00310A82"/>
    <w:rsid w:val="00310B6E"/>
    <w:rsid w:val="00310ED2"/>
    <w:rsid w:val="00311076"/>
    <w:rsid w:val="00311C27"/>
    <w:rsid w:val="00313403"/>
    <w:rsid w:val="003141B6"/>
    <w:rsid w:val="00314A80"/>
    <w:rsid w:val="00316381"/>
    <w:rsid w:val="003163A5"/>
    <w:rsid w:val="003169A4"/>
    <w:rsid w:val="00317394"/>
    <w:rsid w:val="00317BD2"/>
    <w:rsid w:val="0032067F"/>
    <w:rsid w:val="0032071C"/>
    <w:rsid w:val="00321A56"/>
    <w:rsid w:val="00321B20"/>
    <w:rsid w:val="003240F7"/>
    <w:rsid w:val="00325043"/>
    <w:rsid w:val="00325546"/>
    <w:rsid w:val="003259C5"/>
    <w:rsid w:val="00325CC0"/>
    <w:rsid w:val="00326507"/>
    <w:rsid w:val="003267C8"/>
    <w:rsid w:val="00327436"/>
    <w:rsid w:val="00331472"/>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3B7"/>
    <w:rsid w:val="00366C4E"/>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29C"/>
    <w:rsid w:val="00386E4B"/>
    <w:rsid w:val="003871DA"/>
    <w:rsid w:val="00391276"/>
    <w:rsid w:val="0039134D"/>
    <w:rsid w:val="00391E56"/>
    <w:rsid w:val="00391F90"/>
    <w:rsid w:val="00392525"/>
    <w:rsid w:val="0039338D"/>
    <w:rsid w:val="003937C5"/>
    <w:rsid w:val="003946B4"/>
    <w:rsid w:val="00394990"/>
    <w:rsid w:val="003949A5"/>
    <w:rsid w:val="00394E7C"/>
    <w:rsid w:val="00395D6D"/>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87D"/>
    <w:rsid w:val="003B4A74"/>
    <w:rsid w:val="003B585C"/>
    <w:rsid w:val="003B60D5"/>
    <w:rsid w:val="003B644B"/>
    <w:rsid w:val="003B6791"/>
    <w:rsid w:val="003B681E"/>
    <w:rsid w:val="003B6B6A"/>
    <w:rsid w:val="003B7086"/>
    <w:rsid w:val="003B72E7"/>
    <w:rsid w:val="003B7D9D"/>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E3C"/>
    <w:rsid w:val="003D1153"/>
    <w:rsid w:val="003D14E9"/>
    <w:rsid w:val="003D1CF4"/>
    <w:rsid w:val="003D2146"/>
    <w:rsid w:val="003D2FE2"/>
    <w:rsid w:val="003D3964"/>
    <w:rsid w:val="003D56A5"/>
    <w:rsid w:val="003D7720"/>
    <w:rsid w:val="003D7B36"/>
    <w:rsid w:val="003D7C34"/>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FA4"/>
    <w:rsid w:val="003E7802"/>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0E5"/>
    <w:rsid w:val="004068F5"/>
    <w:rsid w:val="004072C8"/>
    <w:rsid w:val="0040761D"/>
    <w:rsid w:val="0041023E"/>
    <w:rsid w:val="004110AC"/>
    <w:rsid w:val="004116A0"/>
    <w:rsid w:val="00411D9D"/>
    <w:rsid w:val="00412165"/>
    <w:rsid w:val="00413390"/>
    <w:rsid w:val="00413595"/>
    <w:rsid w:val="00416F1E"/>
    <w:rsid w:val="0041739A"/>
    <w:rsid w:val="004175B6"/>
    <w:rsid w:val="00417E48"/>
    <w:rsid w:val="00417F33"/>
    <w:rsid w:val="00421AEB"/>
    <w:rsid w:val="00422802"/>
    <w:rsid w:val="004231F6"/>
    <w:rsid w:val="00424E1F"/>
    <w:rsid w:val="00427CB1"/>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CF5"/>
    <w:rsid w:val="004749BD"/>
    <w:rsid w:val="00475591"/>
    <w:rsid w:val="0047567E"/>
    <w:rsid w:val="00475DA7"/>
    <w:rsid w:val="0047619C"/>
    <w:rsid w:val="004763CF"/>
    <w:rsid w:val="00476A47"/>
    <w:rsid w:val="004775ED"/>
    <w:rsid w:val="00477E9F"/>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F9"/>
    <w:rsid w:val="00493C6A"/>
    <w:rsid w:val="00493CC7"/>
    <w:rsid w:val="0049623A"/>
    <w:rsid w:val="0049655D"/>
    <w:rsid w:val="0049697A"/>
    <w:rsid w:val="004974D8"/>
    <w:rsid w:val="004A0302"/>
    <w:rsid w:val="004A0321"/>
    <w:rsid w:val="004A1734"/>
    <w:rsid w:val="004A1C5D"/>
    <w:rsid w:val="004A3051"/>
    <w:rsid w:val="004A329D"/>
    <w:rsid w:val="004A51CE"/>
    <w:rsid w:val="004A6204"/>
    <w:rsid w:val="004A712A"/>
    <w:rsid w:val="004A7722"/>
    <w:rsid w:val="004A798D"/>
    <w:rsid w:val="004B1ADC"/>
    <w:rsid w:val="004B2363"/>
    <w:rsid w:val="004B2714"/>
    <w:rsid w:val="004B28E1"/>
    <w:rsid w:val="004B2F56"/>
    <w:rsid w:val="004B383E"/>
    <w:rsid w:val="004B4580"/>
    <w:rsid w:val="004B4A95"/>
    <w:rsid w:val="004B4B72"/>
    <w:rsid w:val="004B5522"/>
    <w:rsid w:val="004B60F5"/>
    <w:rsid w:val="004B61C2"/>
    <w:rsid w:val="004B6A49"/>
    <w:rsid w:val="004B6D52"/>
    <w:rsid w:val="004B7B69"/>
    <w:rsid w:val="004C17D2"/>
    <w:rsid w:val="004C1D9B"/>
    <w:rsid w:val="004C217A"/>
    <w:rsid w:val="004C3803"/>
    <w:rsid w:val="004C5C21"/>
    <w:rsid w:val="004C5CF3"/>
    <w:rsid w:val="004C78E7"/>
    <w:rsid w:val="004D0281"/>
    <w:rsid w:val="004D0AE2"/>
    <w:rsid w:val="004D0EA7"/>
    <w:rsid w:val="004D134A"/>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8E0"/>
    <w:rsid w:val="004E6A12"/>
    <w:rsid w:val="004E6E9A"/>
    <w:rsid w:val="004F0926"/>
    <w:rsid w:val="004F0CAA"/>
    <w:rsid w:val="004F2130"/>
    <w:rsid w:val="004F2639"/>
    <w:rsid w:val="004F2E2A"/>
    <w:rsid w:val="004F2EEC"/>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6832"/>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7B4"/>
    <w:rsid w:val="00545F4E"/>
    <w:rsid w:val="005473A5"/>
    <w:rsid w:val="0054752B"/>
    <w:rsid w:val="005500CE"/>
    <w:rsid w:val="00550A62"/>
    <w:rsid w:val="005525A4"/>
    <w:rsid w:val="00552934"/>
    <w:rsid w:val="00552D6E"/>
    <w:rsid w:val="00553DFD"/>
    <w:rsid w:val="005544AC"/>
    <w:rsid w:val="0055623A"/>
    <w:rsid w:val="005563D9"/>
    <w:rsid w:val="005572F4"/>
    <w:rsid w:val="00557E3D"/>
    <w:rsid w:val="00560F47"/>
    <w:rsid w:val="00561817"/>
    <w:rsid w:val="00561AD9"/>
    <w:rsid w:val="00561C69"/>
    <w:rsid w:val="00562EB1"/>
    <w:rsid w:val="0056331A"/>
    <w:rsid w:val="00563671"/>
    <w:rsid w:val="005639B0"/>
    <w:rsid w:val="005646FC"/>
    <w:rsid w:val="0056625A"/>
    <w:rsid w:val="00567040"/>
    <w:rsid w:val="00567893"/>
    <w:rsid w:val="005716B8"/>
    <w:rsid w:val="00571702"/>
    <w:rsid w:val="00571F29"/>
    <w:rsid w:val="005739AB"/>
    <w:rsid w:val="00573BD6"/>
    <w:rsid w:val="005744FC"/>
    <w:rsid w:val="005747A5"/>
    <w:rsid w:val="00574CC8"/>
    <w:rsid w:val="005757D1"/>
    <w:rsid w:val="00575C75"/>
    <w:rsid w:val="00576B25"/>
    <w:rsid w:val="00577582"/>
    <w:rsid w:val="00580F33"/>
    <w:rsid w:val="00581057"/>
    <w:rsid w:val="0058298C"/>
    <w:rsid w:val="00582E63"/>
    <w:rsid w:val="00582FEB"/>
    <w:rsid w:val="00583092"/>
    <w:rsid w:val="00583117"/>
    <w:rsid w:val="0058395E"/>
    <w:rsid w:val="00584166"/>
    <w:rsid w:val="0058416D"/>
    <w:rsid w:val="00584A70"/>
    <w:rsid w:val="00584AA7"/>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9697A"/>
    <w:rsid w:val="005A1236"/>
    <w:rsid w:val="005A17BE"/>
    <w:rsid w:val="005A3009"/>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3733"/>
    <w:rsid w:val="005C4C12"/>
    <w:rsid w:val="005C6159"/>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BE2"/>
    <w:rsid w:val="005D7FA6"/>
    <w:rsid w:val="005E019C"/>
    <w:rsid w:val="005E0725"/>
    <w:rsid w:val="005E0E50"/>
    <w:rsid w:val="005E1F72"/>
    <w:rsid w:val="005E24FD"/>
    <w:rsid w:val="005E2F4D"/>
    <w:rsid w:val="005E2FA5"/>
    <w:rsid w:val="005E3501"/>
    <w:rsid w:val="005E3FC4"/>
    <w:rsid w:val="005E4C8D"/>
    <w:rsid w:val="005E52ED"/>
    <w:rsid w:val="005E573E"/>
    <w:rsid w:val="005E6606"/>
    <w:rsid w:val="005E6D42"/>
    <w:rsid w:val="005E7AC1"/>
    <w:rsid w:val="005F0715"/>
    <w:rsid w:val="005F09CE"/>
    <w:rsid w:val="005F156A"/>
    <w:rsid w:val="005F1793"/>
    <w:rsid w:val="005F1DBB"/>
    <w:rsid w:val="005F1F95"/>
    <w:rsid w:val="005F25EF"/>
    <w:rsid w:val="005F2C25"/>
    <w:rsid w:val="005F2F3B"/>
    <w:rsid w:val="005F40EC"/>
    <w:rsid w:val="005F53F2"/>
    <w:rsid w:val="005F581A"/>
    <w:rsid w:val="005F7B34"/>
    <w:rsid w:val="005F7C1D"/>
    <w:rsid w:val="0060526C"/>
    <w:rsid w:val="0060591F"/>
    <w:rsid w:val="00606328"/>
    <w:rsid w:val="0060652B"/>
    <w:rsid w:val="00606B84"/>
    <w:rsid w:val="00607120"/>
    <w:rsid w:val="00607F7B"/>
    <w:rsid w:val="006105DA"/>
    <w:rsid w:val="00611998"/>
    <w:rsid w:val="00611BAA"/>
    <w:rsid w:val="006132ED"/>
    <w:rsid w:val="00614934"/>
    <w:rsid w:val="0061522D"/>
    <w:rsid w:val="006154C5"/>
    <w:rsid w:val="00615570"/>
    <w:rsid w:val="00615B35"/>
    <w:rsid w:val="0061684A"/>
    <w:rsid w:val="00617764"/>
    <w:rsid w:val="00617A6E"/>
    <w:rsid w:val="00621255"/>
    <w:rsid w:val="00621D3B"/>
    <w:rsid w:val="006220CA"/>
    <w:rsid w:val="006237BD"/>
    <w:rsid w:val="006237DE"/>
    <w:rsid w:val="00623998"/>
    <w:rsid w:val="00623F24"/>
    <w:rsid w:val="00624EC1"/>
    <w:rsid w:val="00625529"/>
    <w:rsid w:val="0062795D"/>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5A9"/>
    <w:rsid w:val="00636A8E"/>
    <w:rsid w:val="006371D0"/>
    <w:rsid w:val="00637856"/>
    <w:rsid w:val="00637DAB"/>
    <w:rsid w:val="006417C7"/>
    <w:rsid w:val="00642172"/>
    <w:rsid w:val="006422E0"/>
    <w:rsid w:val="00642EFE"/>
    <w:rsid w:val="0064473D"/>
    <w:rsid w:val="00644850"/>
    <w:rsid w:val="00644CE2"/>
    <w:rsid w:val="00645866"/>
    <w:rsid w:val="00650073"/>
    <w:rsid w:val="00650458"/>
    <w:rsid w:val="006505D2"/>
    <w:rsid w:val="0065124D"/>
    <w:rsid w:val="00651408"/>
    <w:rsid w:val="006519EF"/>
    <w:rsid w:val="00651E02"/>
    <w:rsid w:val="006521E5"/>
    <w:rsid w:val="00654A51"/>
    <w:rsid w:val="00654ADD"/>
    <w:rsid w:val="00654B3F"/>
    <w:rsid w:val="00655E71"/>
    <w:rsid w:val="00655EBD"/>
    <w:rsid w:val="00660138"/>
    <w:rsid w:val="006607D5"/>
    <w:rsid w:val="006608AD"/>
    <w:rsid w:val="00661E7D"/>
    <w:rsid w:val="00662165"/>
    <w:rsid w:val="00662623"/>
    <w:rsid w:val="0066349B"/>
    <w:rsid w:val="006650C4"/>
    <w:rsid w:val="00665120"/>
    <w:rsid w:val="00665605"/>
    <w:rsid w:val="006657A3"/>
    <w:rsid w:val="006657EE"/>
    <w:rsid w:val="0066621D"/>
    <w:rsid w:val="006672BA"/>
    <w:rsid w:val="006672E6"/>
    <w:rsid w:val="00667A56"/>
    <w:rsid w:val="00667C83"/>
    <w:rsid w:val="0067066B"/>
    <w:rsid w:val="0067102D"/>
    <w:rsid w:val="00671A82"/>
    <w:rsid w:val="00672E18"/>
    <w:rsid w:val="0067389F"/>
    <w:rsid w:val="00673BD3"/>
    <w:rsid w:val="00673D0A"/>
    <w:rsid w:val="00674E7A"/>
    <w:rsid w:val="00675740"/>
    <w:rsid w:val="0067579A"/>
    <w:rsid w:val="00676178"/>
    <w:rsid w:val="00677658"/>
    <w:rsid w:val="00681F45"/>
    <w:rsid w:val="00682E8D"/>
    <w:rsid w:val="00682F00"/>
    <w:rsid w:val="006841BA"/>
    <w:rsid w:val="00685962"/>
    <w:rsid w:val="00685A30"/>
    <w:rsid w:val="00685C48"/>
    <w:rsid w:val="00687302"/>
    <w:rsid w:val="00687381"/>
    <w:rsid w:val="00687E34"/>
    <w:rsid w:val="006906E8"/>
    <w:rsid w:val="00691009"/>
    <w:rsid w:val="006912BB"/>
    <w:rsid w:val="00692C09"/>
    <w:rsid w:val="00692FA3"/>
    <w:rsid w:val="00693101"/>
    <w:rsid w:val="00693C4E"/>
    <w:rsid w:val="006953B6"/>
    <w:rsid w:val="006968E8"/>
    <w:rsid w:val="00697C38"/>
    <w:rsid w:val="006A0D8B"/>
    <w:rsid w:val="006A134C"/>
    <w:rsid w:val="006A13FB"/>
    <w:rsid w:val="006A14B3"/>
    <w:rsid w:val="006A1922"/>
    <w:rsid w:val="006A1F61"/>
    <w:rsid w:val="006A202F"/>
    <w:rsid w:val="006A26BE"/>
    <w:rsid w:val="006A3C8A"/>
    <w:rsid w:val="006A475C"/>
    <w:rsid w:val="006A4AFC"/>
    <w:rsid w:val="006A5026"/>
    <w:rsid w:val="006A584F"/>
    <w:rsid w:val="006A6D19"/>
    <w:rsid w:val="006A6E86"/>
    <w:rsid w:val="006A7C27"/>
    <w:rsid w:val="006B0116"/>
    <w:rsid w:val="006B0566"/>
    <w:rsid w:val="006B2F02"/>
    <w:rsid w:val="006B30BA"/>
    <w:rsid w:val="006B3AE3"/>
    <w:rsid w:val="006B3B3D"/>
    <w:rsid w:val="006B3E56"/>
    <w:rsid w:val="006B3E66"/>
    <w:rsid w:val="006B4238"/>
    <w:rsid w:val="006B50F3"/>
    <w:rsid w:val="006B5588"/>
    <w:rsid w:val="006B572D"/>
    <w:rsid w:val="006B5849"/>
    <w:rsid w:val="006B5893"/>
    <w:rsid w:val="006B6337"/>
    <w:rsid w:val="006B6951"/>
    <w:rsid w:val="006C00A3"/>
    <w:rsid w:val="006C08B6"/>
    <w:rsid w:val="006C1293"/>
    <w:rsid w:val="006C12EC"/>
    <w:rsid w:val="006C1D25"/>
    <w:rsid w:val="006C229E"/>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6413"/>
    <w:rsid w:val="006F69A0"/>
    <w:rsid w:val="00700C81"/>
    <w:rsid w:val="00701157"/>
    <w:rsid w:val="007014DE"/>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17E6E"/>
    <w:rsid w:val="007204FD"/>
    <w:rsid w:val="00720542"/>
    <w:rsid w:val="007210AC"/>
    <w:rsid w:val="00721677"/>
    <w:rsid w:val="00721CBC"/>
    <w:rsid w:val="00722665"/>
    <w:rsid w:val="00723462"/>
    <w:rsid w:val="00723E02"/>
    <w:rsid w:val="007248D6"/>
    <w:rsid w:val="007248F1"/>
    <w:rsid w:val="0072587C"/>
    <w:rsid w:val="00725ED3"/>
    <w:rsid w:val="00730989"/>
    <w:rsid w:val="00731BD1"/>
    <w:rsid w:val="00731D26"/>
    <w:rsid w:val="007323D4"/>
    <w:rsid w:val="00735365"/>
    <w:rsid w:val="00736959"/>
    <w:rsid w:val="00736A43"/>
    <w:rsid w:val="00737986"/>
    <w:rsid w:val="00737B2F"/>
    <w:rsid w:val="00737CF6"/>
    <w:rsid w:val="00737D8E"/>
    <w:rsid w:val="00740919"/>
    <w:rsid w:val="00740EF5"/>
    <w:rsid w:val="00741ACC"/>
    <w:rsid w:val="00741D11"/>
    <w:rsid w:val="0074214F"/>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61E6"/>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67CA"/>
    <w:rsid w:val="0076763C"/>
    <w:rsid w:val="00767AD3"/>
    <w:rsid w:val="00767B04"/>
    <w:rsid w:val="007706D9"/>
    <w:rsid w:val="00770B03"/>
    <w:rsid w:val="00771A24"/>
    <w:rsid w:val="00771A7D"/>
    <w:rsid w:val="00771C0F"/>
    <w:rsid w:val="00771DCB"/>
    <w:rsid w:val="00772280"/>
    <w:rsid w:val="007723F7"/>
    <w:rsid w:val="00772F69"/>
    <w:rsid w:val="00773485"/>
    <w:rsid w:val="0077364F"/>
    <w:rsid w:val="00773841"/>
    <w:rsid w:val="007739D9"/>
    <w:rsid w:val="00773BD2"/>
    <w:rsid w:val="00773E7C"/>
    <w:rsid w:val="00774C67"/>
    <w:rsid w:val="0077504D"/>
    <w:rsid w:val="00775FAF"/>
    <w:rsid w:val="00776E6C"/>
    <w:rsid w:val="00780D44"/>
    <w:rsid w:val="007811AE"/>
    <w:rsid w:val="007813EB"/>
    <w:rsid w:val="00781688"/>
    <w:rsid w:val="007827C7"/>
    <w:rsid w:val="00782D3C"/>
    <w:rsid w:val="00782D60"/>
    <w:rsid w:val="0078387F"/>
    <w:rsid w:val="007839E7"/>
    <w:rsid w:val="00784CB7"/>
    <w:rsid w:val="007854B2"/>
    <w:rsid w:val="00786A78"/>
    <w:rsid w:val="00786EB3"/>
    <w:rsid w:val="007874CB"/>
    <w:rsid w:val="0078774A"/>
    <w:rsid w:val="00787A1B"/>
    <w:rsid w:val="00787B55"/>
    <w:rsid w:val="00790715"/>
    <w:rsid w:val="00791764"/>
    <w:rsid w:val="00791FE4"/>
    <w:rsid w:val="0079282B"/>
    <w:rsid w:val="007930E2"/>
    <w:rsid w:val="00793108"/>
    <w:rsid w:val="00793343"/>
    <w:rsid w:val="007938B0"/>
    <w:rsid w:val="007939CF"/>
    <w:rsid w:val="00793E8B"/>
    <w:rsid w:val="00794790"/>
    <w:rsid w:val="0079574B"/>
    <w:rsid w:val="00796008"/>
    <w:rsid w:val="00796076"/>
    <w:rsid w:val="007961A6"/>
    <w:rsid w:val="00796586"/>
    <w:rsid w:val="007968A3"/>
    <w:rsid w:val="00796D4A"/>
    <w:rsid w:val="00796ECC"/>
    <w:rsid w:val="007A12AE"/>
    <w:rsid w:val="007A16FB"/>
    <w:rsid w:val="007A2020"/>
    <w:rsid w:val="007A2B76"/>
    <w:rsid w:val="007A2E03"/>
    <w:rsid w:val="007A2FC9"/>
    <w:rsid w:val="007A3487"/>
    <w:rsid w:val="007A34A6"/>
    <w:rsid w:val="007A3EE6"/>
    <w:rsid w:val="007A40C1"/>
    <w:rsid w:val="007A4BB9"/>
    <w:rsid w:val="007A5F50"/>
    <w:rsid w:val="007A6841"/>
    <w:rsid w:val="007A724D"/>
    <w:rsid w:val="007A7DEB"/>
    <w:rsid w:val="007B00E3"/>
    <w:rsid w:val="007B0562"/>
    <w:rsid w:val="007B0CBD"/>
    <w:rsid w:val="007B188A"/>
    <w:rsid w:val="007B207A"/>
    <w:rsid w:val="007B2EA4"/>
    <w:rsid w:val="007B36E4"/>
    <w:rsid w:val="007B3F5F"/>
    <w:rsid w:val="007B5DE4"/>
    <w:rsid w:val="007B6811"/>
    <w:rsid w:val="007C081F"/>
    <w:rsid w:val="007C0837"/>
    <w:rsid w:val="007C13B3"/>
    <w:rsid w:val="007C15C5"/>
    <w:rsid w:val="007C1825"/>
    <w:rsid w:val="007C1D08"/>
    <w:rsid w:val="007C26FB"/>
    <w:rsid w:val="007C274E"/>
    <w:rsid w:val="007C2A31"/>
    <w:rsid w:val="007C2EE2"/>
    <w:rsid w:val="007C3D16"/>
    <w:rsid w:val="007C3FF3"/>
    <w:rsid w:val="007C4876"/>
    <w:rsid w:val="007C49D4"/>
    <w:rsid w:val="007C4E0B"/>
    <w:rsid w:val="007C4EF7"/>
    <w:rsid w:val="007C55BD"/>
    <w:rsid w:val="007C5F44"/>
    <w:rsid w:val="007C6CF3"/>
    <w:rsid w:val="007C6F4D"/>
    <w:rsid w:val="007C7140"/>
    <w:rsid w:val="007D02FE"/>
    <w:rsid w:val="007D0927"/>
    <w:rsid w:val="007D0C96"/>
    <w:rsid w:val="007D1213"/>
    <w:rsid w:val="007D12B1"/>
    <w:rsid w:val="007D13EE"/>
    <w:rsid w:val="007D1692"/>
    <w:rsid w:val="007D26E3"/>
    <w:rsid w:val="007D2B56"/>
    <w:rsid w:val="007D3E45"/>
    <w:rsid w:val="007D4017"/>
    <w:rsid w:val="007D4470"/>
    <w:rsid w:val="007D4E09"/>
    <w:rsid w:val="007D7074"/>
    <w:rsid w:val="007D716A"/>
    <w:rsid w:val="007D7707"/>
    <w:rsid w:val="007E009D"/>
    <w:rsid w:val="007E0E5F"/>
    <w:rsid w:val="007E0EA0"/>
    <w:rsid w:val="007E0EB8"/>
    <w:rsid w:val="007E15A7"/>
    <w:rsid w:val="007E238F"/>
    <w:rsid w:val="007E31D9"/>
    <w:rsid w:val="007E3AEE"/>
    <w:rsid w:val="007E400C"/>
    <w:rsid w:val="007E4355"/>
    <w:rsid w:val="007E439C"/>
    <w:rsid w:val="007E46FE"/>
    <w:rsid w:val="007E4B42"/>
    <w:rsid w:val="007E55F1"/>
    <w:rsid w:val="007E6804"/>
    <w:rsid w:val="007E6E01"/>
    <w:rsid w:val="007F12DE"/>
    <w:rsid w:val="007F1314"/>
    <w:rsid w:val="007F1DE5"/>
    <w:rsid w:val="007F281F"/>
    <w:rsid w:val="007F503F"/>
    <w:rsid w:val="007F50E2"/>
    <w:rsid w:val="007F535B"/>
    <w:rsid w:val="007F5A5F"/>
    <w:rsid w:val="007F6722"/>
    <w:rsid w:val="008013BF"/>
    <w:rsid w:val="008013DA"/>
    <w:rsid w:val="00801AC7"/>
    <w:rsid w:val="00802C55"/>
    <w:rsid w:val="008030B6"/>
    <w:rsid w:val="00803ED8"/>
    <w:rsid w:val="008040A9"/>
    <w:rsid w:val="0080437A"/>
    <w:rsid w:val="008055DB"/>
    <w:rsid w:val="00806EF0"/>
    <w:rsid w:val="00807146"/>
    <w:rsid w:val="00807178"/>
    <w:rsid w:val="0080777B"/>
    <w:rsid w:val="00807F1E"/>
    <w:rsid w:val="00807F3B"/>
    <w:rsid w:val="008105B4"/>
    <w:rsid w:val="008106C0"/>
    <w:rsid w:val="00810F23"/>
    <w:rsid w:val="008111A5"/>
    <w:rsid w:val="00811D16"/>
    <w:rsid w:val="00813F3D"/>
    <w:rsid w:val="00814DBD"/>
    <w:rsid w:val="0081568C"/>
    <w:rsid w:val="00816505"/>
    <w:rsid w:val="0081738C"/>
    <w:rsid w:val="00820257"/>
    <w:rsid w:val="0082102B"/>
    <w:rsid w:val="008218B4"/>
    <w:rsid w:val="00821921"/>
    <w:rsid w:val="008223F5"/>
    <w:rsid w:val="00822942"/>
    <w:rsid w:val="008229D3"/>
    <w:rsid w:val="00822E50"/>
    <w:rsid w:val="0082440E"/>
    <w:rsid w:val="00824F68"/>
    <w:rsid w:val="008258A1"/>
    <w:rsid w:val="00825AAE"/>
    <w:rsid w:val="00826193"/>
    <w:rsid w:val="008264EB"/>
    <w:rsid w:val="00830036"/>
    <w:rsid w:val="00830445"/>
    <w:rsid w:val="00830AD3"/>
    <w:rsid w:val="00831C52"/>
    <w:rsid w:val="00831DC3"/>
    <w:rsid w:val="008326D8"/>
    <w:rsid w:val="0083296C"/>
    <w:rsid w:val="0083475E"/>
    <w:rsid w:val="008348C6"/>
    <w:rsid w:val="00834CD0"/>
    <w:rsid w:val="00835374"/>
    <w:rsid w:val="00835822"/>
    <w:rsid w:val="00835B3E"/>
    <w:rsid w:val="00836400"/>
    <w:rsid w:val="008365E4"/>
    <w:rsid w:val="00836C9C"/>
    <w:rsid w:val="00837337"/>
    <w:rsid w:val="0083765C"/>
    <w:rsid w:val="00837F16"/>
    <w:rsid w:val="00840327"/>
    <w:rsid w:val="008404E2"/>
    <w:rsid w:val="00840C7D"/>
    <w:rsid w:val="00840F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2CB"/>
    <w:rsid w:val="0087175D"/>
    <w:rsid w:val="00871E55"/>
    <w:rsid w:val="0087222B"/>
    <w:rsid w:val="008730A8"/>
    <w:rsid w:val="00873162"/>
    <w:rsid w:val="0087341E"/>
    <w:rsid w:val="0087360C"/>
    <w:rsid w:val="00873A3C"/>
    <w:rsid w:val="00873D42"/>
    <w:rsid w:val="00873FE9"/>
    <w:rsid w:val="008743F2"/>
    <w:rsid w:val="00874EE2"/>
    <w:rsid w:val="00875F09"/>
    <w:rsid w:val="0087667F"/>
    <w:rsid w:val="008769B4"/>
    <w:rsid w:val="00876D7D"/>
    <w:rsid w:val="008777E0"/>
    <w:rsid w:val="00877B26"/>
    <w:rsid w:val="0088001E"/>
    <w:rsid w:val="00880500"/>
    <w:rsid w:val="00881C05"/>
    <w:rsid w:val="00881C22"/>
    <w:rsid w:val="00882619"/>
    <w:rsid w:val="0088370A"/>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F09"/>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4DA3"/>
    <w:rsid w:val="008A5CEA"/>
    <w:rsid w:val="008A70A4"/>
    <w:rsid w:val="008A7905"/>
    <w:rsid w:val="008B0198"/>
    <w:rsid w:val="008B0507"/>
    <w:rsid w:val="008B0973"/>
    <w:rsid w:val="008B1233"/>
    <w:rsid w:val="008B12AF"/>
    <w:rsid w:val="008B1605"/>
    <w:rsid w:val="008B1F31"/>
    <w:rsid w:val="008B4DB1"/>
    <w:rsid w:val="008B4FDA"/>
    <w:rsid w:val="008B56A4"/>
    <w:rsid w:val="008B73CD"/>
    <w:rsid w:val="008B7BE2"/>
    <w:rsid w:val="008C0D09"/>
    <w:rsid w:val="008C0EEA"/>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F9B"/>
    <w:rsid w:val="008F2148"/>
    <w:rsid w:val="008F2225"/>
    <w:rsid w:val="008F2365"/>
    <w:rsid w:val="008F2B76"/>
    <w:rsid w:val="008F42B8"/>
    <w:rsid w:val="008F43E8"/>
    <w:rsid w:val="008F527F"/>
    <w:rsid w:val="008F6B74"/>
    <w:rsid w:val="00900E5A"/>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A97"/>
    <w:rsid w:val="009160C2"/>
    <w:rsid w:val="00916A53"/>
    <w:rsid w:val="00916E77"/>
    <w:rsid w:val="00917234"/>
    <w:rsid w:val="00917FAA"/>
    <w:rsid w:val="00920009"/>
    <w:rsid w:val="0092041F"/>
    <w:rsid w:val="009229DF"/>
    <w:rsid w:val="009230C2"/>
    <w:rsid w:val="00923711"/>
    <w:rsid w:val="00924434"/>
    <w:rsid w:val="00926875"/>
    <w:rsid w:val="0092717E"/>
    <w:rsid w:val="00927888"/>
    <w:rsid w:val="009302D2"/>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8AC"/>
    <w:rsid w:val="00941924"/>
    <w:rsid w:val="00941E17"/>
    <w:rsid w:val="00944C2A"/>
    <w:rsid w:val="0094684E"/>
    <w:rsid w:val="009471C4"/>
    <w:rsid w:val="00947B00"/>
    <w:rsid w:val="00947D03"/>
    <w:rsid w:val="0095176C"/>
    <w:rsid w:val="0095199F"/>
    <w:rsid w:val="00951CE5"/>
    <w:rsid w:val="00952531"/>
    <w:rsid w:val="00952E6C"/>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78E"/>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5A25"/>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686"/>
    <w:rsid w:val="009A0467"/>
    <w:rsid w:val="009A04E3"/>
    <w:rsid w:val="009A05AC"/>
    <w:rsid w:val="009A0BDF"/>
    <w:rsid w:val="009A171D"/>
    <w:rsid w:val="009A172A"/>
    <w:rsid w:val="009A2838"/>
    <w:rsid w:val="009A2FDE"/>
    <w:rsid w:val="009A5190"/>
    <w:rsid w:val="009A73D5"/>
    <w:rsid w:val="009A796C"/>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C0ABA"/>
    <w:rsid w:val="009C1A9A"/>
    <w:rsid w:val="009C1A9B"/>
    <w:rsid w:val="009C1D0F"/>
    <w:rsid w:val="009C3A21"/>
    <w:rsid w:val="009C3B73"/>
    <w:rsid w:val="009C3EC5"/>
    <w:rsid w:val="009C5A1D"/>
    <w:rsid w:val="009C5CB9"/>
    <w:rsid w:val="009C6103"/>
    <w:rsid w:val="009C7913"/>
    <w:rsid w:val="009D158E"/>
    <w:rsid w:val="009D2AE5"/>
    <w:rsid w:val="009D2ED7"/>
    <w:rsid w:val="009D352B"/>
    <w:rsid w:val="009D47AF"/>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AB3"/>
    <w:rsid w:val="009F0E95"/>
    <w:rsid w:val="009F10E4"/>
    <w:rsid w:val="009F18D0"/>
    <w:rsid w:val="009F1FF7"/>
    <w:rsid w:val="009F2C5D"/>
    <w:rsid w:val="009F30E4"/>
    <w:rsid w:val="009F337A"/>
    <w:rsid w:val="009F4638"/>
    <w:rsid w:val="009F4D9F"/>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2AD"/>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5BEC"/>
    <w:rsid w:val="00A1623D"/>
    <w:rsid w:val="00A17ABE"/>
    <w:rsid w:val="00A20240"/>
    <w:rsid w:val="00A205BF"/>
    <w:rsid w:val="00A2065C"/>
    <w:rsid w:val="00A20B69"/>
    <w:rsid w:val="00A218B1"/>
    <w:rsid w:val="00A21DA8"/>
    <w:rsid w:val="00A21F69"/>
    <w:rsid w:val="00A22062"/>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7070"/>
    <w:rsid w:val="00A4028C"/>
    <w:rsid w:val="00A40446"/>
    <w:rsid w:val="00A412F1"/>
    <w:rsid w:val="00A41F94"/>
    <w:rsid w:val="00A42E71"/>
    <w:rsid w:val="00A43166"/>
    <w:rsid w:val="00A4360B"/>
    <w:rsid w:val="00A43D3A"/>
    <w:rsid w:val="00A4426D"/>
    <w:rsid w:val="00A45471"/>
    <w:rsid w:val="00A45662"/>
    <w:rsid w:val="00A4566B"/>
    <w:rsid w:val="00A45946"/>
    <w:rsid w:val="00A45D0A"/>
    <w:rsid w:val="00A46F92"/>
    <w:rsid w:val="00A4729F"/>
    <w:rsid w:val="00A5050E"/>
    <w:rsid w:val="00A50C53"/>
    <w:rsid w:val="00A510FA"/>
    <w:rsid w:val="00A51D7C"/>
    <w:rsid w:val="00A52061"/>
    <w:rsid w:val="00A524AC"/>
    <w:rsid w:val="00A52985"/>
    <w:rsid w:val="00A530B3"/>
    <w:rsid w:val="00A5512C"/>
    <w:rsid w:val="00A55E59"/>
    <w:rsid w:val="00A55FEE"/>
    <w:rsid w:val="00A56536"/>
    <w:rsid w:val="00A572D8"/>
    <w:rsid w:val="00A60D0F"/>
    <w:rsid w:val="00A60D60"/>
    <w:rsid w:val="00A61746"/>
    <w:rsid w:val="00A6174E"/>
    <w:rsid w:val="00A619F2"/>
    <w:rsid w:val="00A62933"/>
    <w:rsid w:val="00A63445"/>
    <w:rsid w:val="00A63D83"/>
    <w:rsid w:val="00A63EB8"/>
    <w:rsid w:val="00A64339"/>
    <w:rsid w:val="00A65307"/>
    <w:rsid w:val="00A65C38"/>
    <w:rsid w:val="00A6609C"/>
    <w:rsid w:val="00A660E4"/>
    <w:rsid w:val="00A66431"/>
    <w:rsid w:val="00A66F8E"/>
    <w:rsid w:val="00A6756D"/>
    <w:rsid w:val="00A677CD"/>
    <w:rsid w:val="00A67EAC"/>
    <w:rsid w:val="00A70355"/>
    <w:rsid w:val="00A7178B"/>
    <w:rsid w:val="00A71BBC"/>
    <w:rsid w:val="00A731B5"/>
    <w:rsid w:val="00A738F6"/>
    <w:rsid w:val="00A74478"/>
    <w:rsid w:val="00A747D4"/>
    <w:rsid w:val="00A74AC9"/>
    <w:rsid w:val="00A74B2F"/>
    <w:rsid w:val="00A74D0E"/>
    <w:rsid w:val="00A75242"/>
    <w:rsid w:val="00A7602C"/>
    <w:rsid w:val="00A76200"/>
    <w:rsid w:val="00A766CB"/>
    <w:rsid w:val="00A76C15"/>
    <w:rsid w:val="00A779D8"/>
    <w:rsid w:val="00A8081F"/>
    <w:rsid w:val="00A8134C"/>
    <w:rsid w:val="00A81620"/>
    <w:rsid w:val="00A81DD5"/>
    <w:rsid w:val="00A82156"/>
    <w:rsid w:val="00A8328A"/>
    <w:rsid w:val="00A86287"/>
    <w:rsid w:val="00A90E28"/>
    <w:rsid w:val="00A90FCD"/>
    <w:rsid w:val="00A9203E"/>
    <w:rsid w:val="00A921FF"/>
    <w:rsid w:val="00A93710"/>
    <w:rsid w:val="00A9488E"/>
    <w:rsid w:val="00A949E2"/>
    <w:rsid w:val="00A95C09"/>
    <w:rsid w:val="00A961A4"/>
    <w:rsid w:val="00A96293"/>
    <w:rsid w:val="00A96817"/>
    <w:rsid w:val="00A9694C"/>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B57"/>
    <w:rsid w:val="00AC3F2F"/>
    <w:rsid w:val="00AC4EAF"/>
    <w:rsid w:val="00AC5807"/>
    <w:rsid w:val="00AC6523"/>
    <w:rsid w:val="00AC6F53"/>
    <w:rsid w:val="00AC743C"/>
    <w:rsid w:val="00AC7A2E"/>
    <w:rsid w:val="00AD0591"/>
    <w:rsid w:val="00AD0BEB"/>
    <w:rsid w:val="00AD1066"/>
    <w:rsid w:val="00AD1BFE"/>
    <w:rsid w:val="00AD2081"/>
    <w:rsid w:val="00AD305B"/>
    <w:rsid w:val="00AD34C9"/>
    <w:rsid w:val="00AD522C"/>
    <w:rsid w:val="00AD5D68"/>
    <w:rsid w:val="00AD6738"/>
    <w:rsid w:val="00AD7B20"/>
    <w:rsid w:val="00AE00B8"/>
    <w:rsid w:val="00AE0514"/>
    <w:rsid w:val="00AE1606"/>
    <w:rsid w:val="00AE224E"/>
    <w:rsid w:val="00AE26C8"/>
    <w:rsid w:val="00AE3715"/>
    <w:rsid w:val="00AE3822"/>
    <w:rsid w:val="00AE3B58"/>
    <w:rsid w:val="00AE4008"/>
    <w:rsid w:val="00AE43E4"/>
    <w:rsid w:val="00AE52DD"/>
    <w:rsid w:val="00AE56B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F63"/>
    <w:rsid w:val="00B04537"/>
    <w:rsid w:val="00B04817"/>
    <w:rsid w:val="00B048B2"/>
    <w:rsid w:val="00B051BE"/>
    <w:rsid w:val="00B06362"/>
    <w:rsid w:val="00B07942"/>
    <w:rsid w:val="00B07E76"/>
    <w:rsid w:val="00B101FF"/>
    <w:rsid w:val="00B1092A"/>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E83"/>
    <w:rsid w:val="00B1718B"/>
    <w:rsid w:val="00B176AF"/>
    <w:rsid w:val="00B17EB1"/>
    <w:rsid w:val="00B2066D"/>
    <w:rsid w:val="00B20FD7"/>
    <w:rsid w:val="00B21689"/>
    <w:rsid w:val="00B217A5"/>
    <w:rsid w:val="00B217BB"/>
    <w:rsid w:val="00B225D5"/>
    <w:rsid w:val="00B2277F"/>
    <w:rsid w:val="00B2283B"/>
    <w:rsid w:val="00B25447"/>
    <w:rsid w:val="00B2561E"/>
    <w:rsid w:val="00B2572B"/>
    <w:rsid w:val="00B25FC4"/>
    <w:rsid w:val="00B2681D"/>
    <w:rsid w:val="00B2752E"/>
    <w:rsid w:val="00B30456"/>
    <w:rsid w:val="00B304E3"/>
    <w:rsid w:val="00B30994"/>
    <w:rsid w:val="00B32124"/>
    <w:rsid w:val="00B32C46"/>
    <w:rsid w:val="00B32D39"/>
    <w:rsid w:val="00B333DF"/>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5B39"/>
    <w:rsid w:val="00B46279"/>
    <w:rsid w:val="00B46D58"/>
    <w:rsid w:val="00B4794D"/>
    <w:rsid w:val="00B50F8D"/>
    <w:rsid w:val="00B514E8"/>
    <w:rsid w:val="00B51D9F"/>
    <w:rsid w:val="00B5219E"/>
    <w:rsid w:val="00B52987"/>
    <w:rsid w:val="00B52C16"/>
    <w:rsid w:val="00B5319F"/>
    <w:rsid w:val="00B5353D"/>
    <w:rsid w:val="00B53B93"/>
    <w:rsid w:val="00B53D73"/>
    <w:rsid w:val="00B54C65"/>
    <w:rsid w:val="00B54F63"/>
    <w:rsid w:val="00B55057"/>
    <w:rsid w:val="00B553D4"/>
    <w:rsid w:val="00B57948"/>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540"/>
    <w:rsid w:val="00B716B0"/>
    <w:rsid w:val="00B71D73"/>
    <w:rsid w:val="00B71FA8"/>
    <w:rsid w:val="00B73AB8"/>
    <w:rsid w:val="00B73CEE"/>
    <w:rsid w:val="00B73DE0"/>
    <w:rsid w:val="00B744F6"/>
    <w:rsid w:val="00B74B63"/>
    <w:rsid w:val="00B74BB0"/>
    <w:rsid w:val="00B75687"/>
    <w:rsid w:val="00B81AD3"/>
    <w:rsid w:val="00B853BF"/>
    <w:rsid w:val="00B8636F"/>
    <w:rsid w:val="00B86BCB"/>
    <w:rsid w:val="00B86C5F"/>
    <w:rsid w:val="00B90C0A"/>
    <w:rsid w:val="00B90C52"/>
    <w:rsid w:val="00B9100A"/>
    <w:rsid w:val="00B925B0"/>
    <w:rsid w:val="00B92CA7"/>
    <w:rsid w:val="00B92CCA"/>
    <w:rsid w:val="00B932B8"/>
    <w:rsid w:val="00B93BE1"/>
    <w:rsid w:val="00B941D0"/>
    <w:rsid w:val="00B95FE0"/>
    <w:rsid w:val="00B96B73"/>
    <w:rsid w:val="00B975FA"/>
    <w:rsid w:val="00B9778A"/>
    <w:rsid w:val="00B9796D"/>
    <w:rsid w:val="00BA17C2"/>
    <w:rsid w:val="00BA20A5"/>
    <w:rsid w:val="00BA2853"/>
    <w:rsid w:val="00BA3554"/>
    <w:rsid w:val="00BA4929"/>
    <w:rsid w:val="00BA632C"/>
    <w:rsid w:val="00BA6E63"/>
    <w:rsid w:val="00BA6FB2"/>
    <w:rsid w:val="00BA7128"/>
    <w:rsid w:val="00BA7C2B"/>
    <w:rsid w:val="00BB1C9B"/>
    <w:rsid w:val="00BB28C8"/>
    <w:rsid w:val="00BB3575"/>
    <w:rsid w:val="00BB4ADD"/>
    <w:rsid w:val="00BB500A"/>
    <w:rsid w:val="00BB50D0"/>
    <w:rsid w:val="00BB51B4"/>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1509"/>
    <w:rsid w:val="00BD2920"/>
    <w:rsid w:val="00BD3389"/>
    <w:rsid w:val="00BD3B55"/>
    <w:rsid w:val="00BD4817"/>
    <w:rsid w:val="00BD4B37"/>
    <w:rsid w:val="00BD50E7"/>
    <w:rsid w:val="00BD572E"/>
    <w:rsid w:val="00BD5F94"/>
    <w:rsid w:val="00BD6BF7"/>
    <w:rsid w:val="00BD6E80"/>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913"/>
    <w:rsid w:val="00BF09F8"/>
    <w:rsid w:val="00BF0BF6"/>
    <w:rsid w:val="00BF1D90"/>
    <w:rsid w:val="00BF270F"/>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625"/>
    <w:rsid w:val="00C0413D"/>
    <w:rsid w:val="00C04176"/>
    <w:rsid w:val="00C061D3"/>
    <w:rsid w:val="00C061DC"/>
    <w:rsid w:val="00C06409"/>
    <w:rsid w:val="00C06B3A"/>
    <w:rsid w:val="00C07046"/>
    <w:rsid w:val="00C07F24"/>
    <w:rsid w:val="00C108EE"/>
    <w:rsid w:val="00C122A6"/>
    <w:rsid w:val="00C132F1"/>
    <w:rsid w:val="00C13B79"/>
    <w:rsid w:val="00C14561"/>
    <w:rsid w:val="00C14716"/>
    <w:rsid w:val="00C14F1A"/>
    <w:rsid w:val="00C156C3"/>
    <w:rsid w:val="00C15BC3"/>
    <w:rsid w:val="00C16602"/>
    <w:rsid w:val="00C16C37"/>
    <w:rsid w:val="00C16F3F"/>
    <w:rsid w:val="00C17414"/>
    <w:rsid w:val="00C207A1"/>
    <w:rsid w:val="00C213AC"/>
    <w:rsid w:val="00C2151D"/>
    <w:rsid w:val="00C22421"/>
    <w:rsid w:val="00C231A0"/>
    <w:rsid w:val="00C232E0"/>
    <w:rsid w:val="00C232FF"/>
    <w:rsid w:val="00C23B1B"/>
    <w:rsid w:val="00C23D48"/>
    <w:rsid w:val="00C23F1D"/>
    <w:rsid w:val="00C24256"/>
    <w:rsid w:val="00C24846"/>
    <w:rsid w:val="00C24CA6"/>
    <w:rsid w:val="00C26B4D"/>
    <w:rsid w:val="00C26CF7"/>
    <w:rsid w:val="00C27A88"/>
    <w:rsid w:val="00C27BA4"/>
    <w:rsid w:val="00C3050C"/>
    <w:rsid w:val="00C30550"/>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8F"/>
    <w:rsid w:val="00C435DD"/>
    <w:rsid w:val="00C447B8"/>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590F"/>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474"/>
    <w:rsid w:val="00C66A65"/>
    <w:rsid w:val="00C67E80"/>
    <w:rsid w:val="00C67FAB"/>
    <w:rsid w:val="00C706F4"/>
    <w:rsid w:val="00C70C1A"/>
    <w:rsid w:val="00C71222"/>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9E8"/>
    <w:rsid w:val="00C81FE2"/>
    <w:rsid w:val="00C82BD2"/>
    <w:rsid w:val="00C83D8F"/>
    <w:rsid w:val="00C84419"/>
    <w:rsid w:val="00C85FFA"/>
    <w:rsid w:val="00C861E9"/>
    <w:rsid w:val="00C864DC"/>
    <w:rsid w:val="00C86AB3"/>
    <w:rsid w:val="00C86F9C"/>
    <w:rsid w:val="00C90796"/>
    <w:rsid w:val="00C9153B"/>
    <w:rsid w:val="00C91F69"/>
    <w:rsid w:val="00C94323"/>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5671"/>
    <w:rsid w:val="00CA590C"/>
    <w:rsid w:val="00CA5B8D"/>
    <w:rsid w:val="00CA5DD1"/>
    <w:rsid w:val="00CA770E"/>
    <w:rsid w:val="00CA7AA9"/>
    <w:rsid w:val="00CA7C54"/>
    <w:rsid w:val="00CB0129"/>
    <w:rsid w:val="00CB0217"/>
    <w:rsid w:val="00CB0901"/>
    <w:rsid w:val="00CB0A01"/>
    <w:rsid w:val="00CB0EE3"/>
    <w:rsid w:val="00CB1211"/>
    <w:rsid w:val="00CB1A0F"/>
    <w:rsid w:val="00CB35B7"/>
    <w:rsid w:val="00CB3CB1"/>
    <w:rsid w:val="00CB41AB"/>
    <w:rsid w:val="00CB4B5C"/>
    <w:rsid w:val="00CB4C1E"/>
    <w:rsid w:val="00CB5290"/>
    <w:rsid w:val="00CB68EF"/>
    <w:rsid w:val="00CB759C"/>
    <w:rsid w:val="00CB79A4"/>
    <w:rsid w:val="00CB7FB9"/>
    <w:rsid w:val="00CC0326"/>
    <w:rsid w:val="00CC0A8D"/>
    <w:rsid w:val="00CC3BAC"/>
    <w:rsid w:val="00CC518E"/>
    <w:rsid w:val="00CC6362"/>
    <w:rsid w:val="00CC69D0"/>
    <w:rsid w:val="00CC73F0"/>
    <w:rsid w:val="00CD01CC"/>
    <w:rsid w:val="00CD043A"/>
    <w:rsid w:val="00CD1E50"/>
    <w:rsid w:val="00CD2A3B"/>
    <w:rsid w:val="00CD3548"/>
    <w:rsid w:val="00CD4190"/>
    <w:rsid w:val="00CD435C"/>
    <w:rsid w:val="00CD4898"/>
    <w:rsid w:val="00CD6708"/>
    <w:rsid w:val="00CD6B60"/>
    <w:rsid w:val="00CD7A4F"/>
    <w:rsid w:val="00CE0D95"/>
    <w:rsid w:val="00CE10B2"/>
    <w:rsid w:val="00CE2212"/>
    <w:rsid w:val="00CE2264"/>
    <w:rsid w:val="00CE23B1"/>
    <w:rsid w:val="00CE31A0"/>
    <w:rsid w:val="00CE4D1D"/>
    <w:rsid w:val="00CE56FD"/>
    <w:rsid w:val="00CE5E70"/>
    <w:rsid w:val="00CE62D4"/>
    <w:rsid w:val="00CE7B83"/>
    <w:rsid w:val="00CE7BF1"/>
    <w:rsid w:val="00CF0D0D"/>
    <w:rsid w:val="00CF1653"/>
    <w:rsid w:val="00CF1742"/>
    <w:rsid w:val="00CF2304"/>
    <w:rsid w:val="00CF2692"/>
    <w:rsid w:val="00CF34D0"/>
    <w:rsid w:val="00CF34DE"/>
    <w:rsid w:val="00CF3B1A"/>
    <w:rsid w:val="00CF7A4E"/>
    <w:rsid w:val="00D00401"/>
    <w:rsid w:val="00D0068C"/>
    <w:rsid w:val="00D008B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611"/>
    <w:rsid w:val="00D132BC"/>
    <w:rsid w:val="00D13662"/>
    <w:rsid w:val="00D13E20"/>
    <w:rsid w:val="00D14FAA"/>
    <w:rsid w:val="00D150B0"/>
    <w:rsid w:val="00D15272"/>
    <w:rsid w:val="00D15C89"/>
    <w:rsid w:val="00D161B8"/>
    <w:rsid w:val="00D17258"/>
    <w:rsid w:val="00D21019"/>
    <w:rsid w:val="00D219A5"/>
    <w:rsid w:val="00D21AD1"/>
    <w:rsid w:val="00D21E30"/>
    <w:rsid w:val="00D22464"/>
    <w:rsid w:val="00D22B3B"/>
    <w:rsid w:val="00D22CBB"/>
    <w:rsid w:val="00D23C17"/>
    <w:rsid w:val="00D23E36"/>
    <w:rsid w:val="00D24392"/>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56C3"/>
    <w:rsid w:val="00D359EB"/>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690"/>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7A86"/>
    <w:rsid w:val="00D67FDE"/>
    <w:rsid w:val="00D70ABA"/>
    <w:rsid w:val="00D710BC"/>
    <w:rsid w:val="00D71259"/>
    <w:rsid w:val="00D7354F"/>
    <w:rsid w:val="00D7435F"/>
    <w:rsid w:val="00D7436B"/>
    <w:rsid w:val="00D746A9"/>
    <w:rsid w:val="00D74CCE"/>
    <w:rsid w:val="00D7504A"/>
    <w:rsid w:val="00D758CA"/>
    <w:rsid w:val="00D75F27"/>
    <w:rsid w:val="00D76453"/>
    <w:rsid w:val="00D76BBA"/>
    <w:rsid w:val="00D770E9"/>
    <w:rsid w:val="00D77ADB"/>
    <w:rsid w:val="00D77EF7"/>
    <w:rsid w:val="00D800E8"/>
    <w:rsid w:val="00D80916"/>
    <w:rsid w:val="00D815D1"/>
    <w:rsid w:val="00D81660"/>
    <w:rsid w:val="00D81962"/>
    <w:rsid w:val="00D820D2"/>
    <w:rsid w:val="00D82DAD"/>
    <w:rsid w:val="00D82E27"/>
    <w:rsid w:val="00D83043"/>
    <w:rsid w:val="00D8313C"/>
    <w:rsid w:val="00D83CAA"/>
    <w:rsid w:val="00D84988"/>
    <w:rsid w:val="00D860D7"/>
    <w:rsid w:val="00D86538"/>
    <w:rsid w:val="00D867C2"/>
    <w:rsid w:val="00D867E0"/>
    <w:rsid w:val="00D873FE"/>
    <w:rsid w:val="00D875CB"/>
    <w:rsid w:val="00D877C5"/>
    <w:rsid w:val="00D90640"/>
    <w:rsid w:val="00D91C7E"/>
    <w:rsid w:val="00D927EB"/>
    <w:rsid w:val="00D95F89"/>
    <w:rsid w:val="00D970D2"/>
    <w:rsid w:val="00D976EB"/>
    <w:rsid w:val="00DA0948"/>
    <w:rsid w:val="00DA0A4E"/>
    <w:rsid w:val="00DA0F94"/>
    <w:rsid w:val="00DA0FDD"/>
    <w:rsid w:val="00DA1AF1"/>
    <w:rsid w:val="00DA2289"/>
    <w:rsid w:val="00DA3EA6"/>
    <w:rsid w:val="00DA3F9C"/>
    <w:rsid w:val="00DA41B1"/>
    <w:rsid w:val="00DA4643"/>
    <w:rsid w:val="00DA480A"/>
    <w:rsid w:val="00DA5D3D"/>
    <w:rsid w:val="00DA687B"/>
    <w:rsid w:val="00DA6C97"/>
    <w:rsid w:val="00DA6D27"/>
    <w:rsid w:val="00DB01A7"/>
    <w:rsid w:val="00DB14F9"/>
    <w:rsid w:val="00DB2996"/>
    <w:rsid w:val="00DB2BCC"/>
    <w:rsid w:val="00DB3E17"/>
    <w:rsid w:val="00DB40C0"/>
    <w:rsid w:val="00DB41B7"/>
    <w:rsid w:val="00DB4273"/>
    <w:rsid w:val="00DB4CC7"/>
    <w:rsid w:val="00DB64C8"/>
    <w:rsid w:val="00DB6629"/>
    <w:rsid w:val="00DB6D02"/>
    <w:rsid w:val="00DB7289"/>
    <w:rsid w:val="00DC0D74"/>
    <w:rsid w:val="00DC14CE"/>
    <w:rsid w:val="00DC1B3F"/>
    <w:rsid w:val="00DC1D04"/>
    <w:rsid w:val="00DC2172"/>
    <w:rsid w:val="00DC2360"/>
    <w:rsid w:val="00DC30CC"/>
    <w:rsid w:val="00DC375D"/>
    <w:rsid w:val="00DC5332"/>
    <w:rsid w:val="00DC567F"/>
    <w:rsid w:val="00DC59F5"/>
    <w:rsid w:val="00DC619D"/>
    <w:rsid w:val="00DC64B5"/>
    <w:rsid w:val="00DC64D2"/>
    <w:rsid w:val="00DC6FEB"/>
    <w:rsid w:val="00DC769E"/>
    <w:rsid w:val="00DD0158"/>
    <w:rsid w:val="00DD0FED"/>
    <w:rsid w:val="00DD157D"/>
    <w:rsid w:val="00DD2498"/>
    <w:rsid w:val="00DD27B0"/>
    <w:rsid w:val="00DD322C"/>
    <w:rsid w:val="00DD3E3D"/>
    <w:rsid w:val="00DD41E4"/>
    <w:rsid w:val="00DD4F48"/>
    <w:rsid w:val="00DD51F0"/>
    <w:rsid w:val="00DD559B"/>
    <w:rsid w:val="00DD56AA"/>
    <w:rsid w:val="00DD5CF9"/>
    <w:rsid w:val="00DD66E7"/>
    <w:rsid w:val="00DD6FDA"/>
    <w:rsid w:val="00DD771F"/>
    <w:rsid w:val="00DE1323"/>
    <w:rsid w:val="00DE134D"/>
    <w:rsid w:val="00DE13D5"/>
    <w:rsid w:val="00DE1D22"/>
    <w:rsid w:val="00DE26E4"/>
    <w:rsid w:val="00DE3538"/>
    <w:rsid w:val="00DE3C28"/>
    <w:rsid w:val="00DE3F97"/>
    <w:rsid w:val="00DE4E15"/>
    <w:rsid w:val="00DE54C9"/>
    <w:rsid w:val="00DE5B89"/>
    <w:rsid w:val="00DE65EA"/>
    <w:rsid w:val="00DE7706"/>
    <w:rsid w:val="00DE7753"/>
    <w:rsid w:val="00DE7F8F"/>
    <w:rsid w:val="00DF09E7"/>
    <w:rsid w:val="00DF0BD2"/>
    <w:rsid w:val="00DF11C4"/>
    <w:rsid w:val="00DF1625"/>
    <w:rsid w:val="00DF19A1"/>
    <w:rsid w:val="00DF2F68"/>
    <w:rsid w:val="00DF3688"/>
    <w:rsid w:val="00DF44E3"/>
    <w:rsid w:val="00DF5182"/>
    <w:rsid w:val="00DF749E"/>
    <w:rsid w:val="00E00AD1"/>
    <w:rsid w:val="00E01503"/>
    <w:rsid w:val="00E020C1"/>
    <w:rsid w:val="00E02449"/>
    <w:rsid w:val="00E02F60"/>
    <w:rsid w:val="00E040F0"/>
    <w:rsid w:val="00E042BC"/>
    <w:rsid w:val="00E04589"/>
    <w:rsid w:val="00E045AE"/>
    <w:rsid w:val="00E046C2"/>
    <w:rsid w:val="00E04FA9"/>
    <w:rsid w:val="00E05CF6"/>
    <w:rsid w:val="00E05F32"/>
    <w:rsid w:val="00E05FDF"/>
    <w:rsid w:val="00E06E9D"/>
    <w:rsid w:val="00E070E6"/>
    <w:rsid w:val="00E10031"/>
    <w:rsid w:val="00E10BB7"/>
    <w:rsid w:val="00E123CE"/>
    <w:rsid w:val="00E1385B"/>
    <w:rsid w:val="00E13BA4"/>
    <w:rsid w:val="00E13FD9"/>
    <w:rsid w:val="00E141C7"/>
    <w:rsid w:val="00E14672"/>
    <w:rsid w:val="00E161F1"/>
    <w:rsid w:val="00E17450"/>
    <w:rsid w:val="00E17B7F"/>
    <w:rsid w:val="00E20011"/>
    <w:rsid w:val="00E207EB"/>
    <w:rsid w:val="00E20B3E"/>
    <w:rsid w:val="00E20E95"/>
    <w:rsid w:val="00E21547"/>
    <w:rsid w:val="00E2217F"/>
    <w:rsid w:val="00E222A7"/>
    <w:rsid w:val="00E2292F"/>
    <w:rsid w:val="00E22E51"/>
    <w:rsid w:val="00E23A9A"/>
    <w:rsid w:val="00E23E9C"/>
    <w:rsid w:val="00E23F7F"/>
    <w:rsid w:val="00E23F8C"/>
    <w:rsid w:val="00E2406F"/>
    <w:rsid w:val="00E242FF"/>
    <w:rsid w:val="00E24AEE"/>
    <w:rsid w:val="00E24EBF"/>
    <w:rsid w:val="00E25D59"/>
    <w:rsid w:val="00E2620A"/>
    <w:rsid w:val="00E2624C"/>
    <w:rsid w:val="00E267E5"/>
    <w:rsid w:val="00E26A48"/>
    <w:rsid w:val="00E30341"/>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D86"/>
    <w:rsid w:val="00E45007"/>
    <w:rsid w:val="00E45430"/>
    <w:rsid w:val="00E4584B"/>
    <w:rsid w:val="00E45ACA"/>
    <w:rsid w:val="00E45C7F"/>
    <w:rsid w:val="00E46422"/>
    <w:rsid w:val="00E46DBA"/>
    <w:rsid w:val="00E51117"/>
    <w:rsid w:val="00E51CD0"/>
    <w:rsid w:val="00E51D3B"/>
    <w:rsid w:val="00E51D78"/>
    <w:rsid w:val="00E51EEA"/>
    <w:rsid w:val="00E52DC2"/>
    <w:rsid w:val="00E54297"/>
    <w:rsid w:val="00E54B2C"/>
    <w:rsid w:val="00E5510F"/>
    <w:rsid w:val="00E55EBF"/>
    <w:rsid w:val="00E6008B"/>
    <w:rsid w:val="00E6044F"/>
    <w:rsid w:val="00E60526"/>
    <w:rsid w:val="00E6288F"/>
    <w:rsid w:val="00E63619"/>
    <w:rsid w:val="00E6367A"/>
    <w:rsid w:val="00E63C0F"/>
    <w:rsid w:val="00E63C8D"/>
    <w:rsid w:val="00E64337"/>
    <w:rsid w:val="00E6482F"/>
    <w:rsid w:val="00E648D1"/>
    <w:rsid w:val="00E64D24"/>
    <w:rsid w:val="00E65F37"/>
    <w:rsid w:val="00E6683E"/>
    <w:rsid w:val="00E66866"/>
    <w:rsid w:val="00E672AF"/>
    <w:rsid w:val="00E674AE"/>
    <w:rsid w:val="00E67BA7"/>
    <w:rsid w:val="00E67FD5"/>
    <w:rsid w:val="00E70A0B"/>
    <w:rsid w:val="00E70FC4"/>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1D32"/>
    <w:rsid w:val="00E84171"/>
    <w:rsid w:val="00E8425F"/>
    <w:rsid w:val="00E843C1"/>
    <w:rsid w:val="00E85A49"/>
    <w:rsid w:val="00E861BF"/>
    <w:rsid w:val="00E90E72"/>
    <w:rsid w:val="00E90FD0"/>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5961"/>
    <w:rsid w:val="00EA625E"/>
    <w:rsid w:val="00EA6DF8"/>
    <w:rsid w:val="00EA7170"/>
    <w:rsid w:val="00EA7394"/>
    <w:rsid w:val="00EA7474"/>
    <w:rsid w:val="00EA7CA6"/>
    <w:rsid w:val="00EA7FA5"/>
    <w:rsid w:val="00EB0498"/>
    <w:rsid w:val="00EB0B3D"/>
    <w:rsid w:val="00EB2387"/>
    <w:rsid w:val="00EB2A85"/>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5C41"/>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9A4"/>
    <w:rsid w:val="00EE0CB1"/>
    <w:rsid w:val="00EE0EB3"/>
    <w:rsid w:val="00EE0EF1"/>
    <w:rsid w:val="00EE1022"/>
    <w:rsid w:val="00EE2663"/>
    <w:rsid w:val="00EE4047"/>
    <w:rsid w:val="00EE4358"/>
    <w:rsid w:val="00EE55F5"/>
    <w:rsid w:val="00EE585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4569"/>
    <w:rsid w:val="00EF52E4"/>
    <w:rsid w:val="00EF548A"/>
    <w:rsid w:val="00EF5BF0"/>
    <w:rsid w:val="00EF6526"/>
    <w:rsid w:val="00EF7868"/>
    <w:rsid w:val="00F00565"/>
    <w:rsid w:val="00F005EE"/>
    <w:rsid w:val="00F00C96"/>
    <w:rsid w:val="00F01D1E"/>
    <w:rsid w:val="00F04430"/>
    <w:rsid w:val="00F04532"/>
    <w:rsid w:val="00F04AA1"/>
    <w:rsid w:val="00F04FC3"/>
    <w:rsid w:val="00F06127"/>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54A2"/>
    <w:rsid w:val="00F15CED"/>
    <w:rsid w:val="00F15F72"/>
    <w:rsid w:val="00F16B7F"/>
    <w:rsid w:val="00F1738A"/>
    <w:rsid w:val="00F17B6A"/>
    <w:rsid w:val="00F205A7"/>
    <w:rsid w:val="00F20B78"/>
    <w:rsid w:val="00F20CF5"/>
    <w:rsid w:val="00F20DA5"/>
    <w:rsid w:val="00F20EA8"/>
    <w:rsid w:val="00F215E2"/>
    <w:rsid w:val="00F21C25"/>
    <w:rsid w:val="00F22027"/>
    <w:rsid w:val="00F23100"/>
    <w:rsid w:val="00F23A51"/>
    <w:rsid w:val="00F23CD8"/>
    <w:rsid w:val="00F242D7"/>
    <w:rsid w:val="00F24327"/>
    <w:rsid w:val="00F24A51"/>
    <w:rsid w:val="00F24C2B"/>
    <w:rsid w:val="00F24E9E"/>
    <w:rsid w:val="00F25410"/>
    <w:rsid w:val="00F25B39"/>
    <w:rsid w:val="00F26162"/>
    <w:rsid w:val="00F263B3"/>
    <w:rsid w:val="00F26A4C"/>
    <w:rsid w:val="00F26B08"/>
    <w:rsid w:val="00F274C5"/>
    <w:rsid w:val="00F27A50"/>
    <w:rsid w:val="00F331AD"/>
    <w:rsid w:val="00F332DF"/>
    <w:rsid w:val="00F339E3"/>
    <w:rsid w:val="00F34417"/>
    <w:rsid w:val="00F36901"/>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53D"/>
    <w:rsid w:val="00F567E4"/>
    <w:rsid w:val="00F570C2"/>
    <w:rsid w:val="00F57E8E"/>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67B5"/>
    <w:rsid w:val="00F676CB"/>
    <w:rsid w:val="00F67946"/>
    <w:rsid w:val="00F67CD4"/>
    <w:rsid w:val="00F70E55"/>
    <w:rsid w:val="00F7173E"/>
    <w:rsid w:val="00F71F29"/>
    <w:rsid w:val="00F72026"/>
    <w:rsid w:val="00F7342A"/>
    <w:rsid w:val="00F73CAB"/>
    <w:rsid w:val="00F73D7F"/>
    <w:rsid w:val="00F743B3"/>
    <w:rsid w:val="00F7451F"/>
    <w:rsid w:val="00F7467F"/>
    <w:rsid w:val="00F74984"/>
    <w:rsid w:val="00F7541A"/>
    <w:rsid w:val="00F7609B"/>
    <w:rsid w:val="00F763EC"/>
    <w:rsid w:val="00F775CA"/>
    <w:rsid w:val="00F80761"/>
    <w:rsid w:val="00F825AC"/>
    <w:rsid w:val="00F82623"/>
    <w:rsid w:val="00F83409"/>
    <w:rsid w:val="00F839B3"/>
    <w:rsid w:val="00F83B2C"/>
    <w:rsid w:val="00F83B76"/>
    <w:rsid w:val="00F83E0A"/>
    <w:rsid w:val="00F8462A"/>
    <w:rsid w:val="00F855BB"/>
    <w:rsid w:val="00F85674"/>
    <w:rsid w:val="00F85DFC"/>
    <w:rsid w:val="00F85F62"/>
    <w:rsid w:val="00F86162"/>
    <w:rsid w:val="00F86ED5"/>
    <w:rsid w:val="00F871C2"/>
    <w:rsid w:val="00F8732B"/>
    <w:rsid w:val="00F87FD4"/>
    <w:rsid w:val="00F914CF"/>
    <w:rsid w:val="00F9206A"/>
    <w:rsid w:val="00F92A53"/>
    <w:rsid w:val="00F92AC4"/>
    <w:rsid w:val="00F930CD"/>
    <w:rsid w:val="00F932ED"/>
    <w:rsid w:val="00F9448B"/>
    <w:rsid w:val="00F94C8F"/>
    <w:rsid w:val="00F954E8"/>
    <w:rsid w:val="00F95BB0"/>
    <w:rsid w:val="00F95E94"/>
    <w:rsid w:val="00F9620A"/>
    <w:rsid w:val="00F96993"/>
    <w:rsid w:val="00F9791A"/>
    <w:rsid w:val="00F97967"/>
    <w:rsid w:val="00F97D3E"/>
    <w:rsid w:val="00FA0498"/>
    <w:rsid w:val="00FA06DB"/>
    <w:rsid w:val="00FA0E41"/>
    <w:rsid w:val="00FA1A78"/>
    <w:rsid w:val="00FA2B47"/>
    <w:rsid w:val="00FA2BFA"/>
    <w:rsid w:val="00FA2CF4"/>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2F4"/>
    <w:rsid w:val="00FB7899"/>
    <w:rsid w:val="00FB78E7"/>
    <w:rsid w:val="00FB796B"/>
    <w:rsid w:val="00FC016A"/>
    <w:rsid w:val="00FC096C"/>
    <w:rsid w:val="00FC0FDC"/>
    <w:rsid w:val="00FC22F4"/>
    <w:rsid w:val="00FC283C"/>
    <w:rsid w:val="00FC2FB3"/>
    <w:rsid w:val="00FC4412"/>
    <w:rsid w:val="00FC4B16"/>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FD2"/>
    <w:rsid w:val="00FE1316"/>
    <w:rsid w:val="00FE1FAB"/>
    <w:rsid w:val="00FE2AA4"/>
    <w:rsid w:val="00FE2DB6"/>
    <w:rsid w:val="00FE449E"/>
    <w:rsid w:val="00FE54DC"/>
    <w:rsid w:val="00FE5743"/>
    <w:rsid w:val="00FE669D"/>
    <w:rsid w:val="00FE6887"/>
    <w:rsid w:val="00FE6C2A"/>
    <w:rsid w:val="00FE6DBA"/>
    <w:rsid w:val="00FE76B9"/>
    <w:rsid w:val="00FE7898"/>
    <w:rsid w:val="00FF0766"/>
    <w:rsid w:val="00FF0775"/>
    <w:rsid w:val="00FF0C97"/>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165E03"/>
  <w15:docId w15:val="{229C4B20-BA36-4B84-9606-B65EA3F691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9">
    <w:name w:val="Текст примечания Знак"/>
    <w:link w:val="af8"/>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afb">
    <w:name w:val="Тема примечания Знак"/>
    <w:link w:val="afa"/>
    <w:semiHidden/>
    <w:rsid w:val="00BB28C8"/>
    <w:rPr>
      <w:rFonts w:ascii="Times Armenian" w:hAnsi="Times Armenian"/>
      <w:b/>
      <w:bCs/>
    </w:rPr>
  </w:style>
  <w:style w:type="character" w:customStyle="1" w:styleId="afd">
    <w:name w:val="Текст концевой сноски Знак"/>
    <w:link w:val="afc"/>
    <w:semiHidden/>
    <w:rsid w:val="00BB28C8"/>
    <w:rPr>
      <w:rFonts w:ascii="Times Armenian" w:hAnsi="Times Armenian"/>
    </w:rPr>
  </w:style>
  <w:style w:type="character" w:customStyle="1" w:styleId="aff0">
    <w:name w:val="Схема документа Знак"/>
    <w:link w:val="aff"/>
    <w:semiHidden/>
    <w:rsid w:val="00BB28C8"/>
    <w:rPr>
      <w:rFonts w:ascii="Tahoma" w:hAnsi="Tahoma" w:cs="Tahoma"/>
      <w:shd w:val="clear" w:color="auto" w:fill="000080"/>
    </w:rPr>
  </w:style>
  <w:style w:type="table" w:styleId="25">
    <w:name w:val="Table Simple 2"/>
    <w:basedOn w:val="a1"/>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C6C45F-8291-4F76-8ECC-BC5865F52C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85</Pages>
  <Words>20239</Words>
  <Characters>115363</Characters>
  <Application>Microsoft Office Word</Application>
  <DocSecurity>0</DocSecurity>
  <Lines>961</Lines>
  <Paragraphs>270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135332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village kasakh</cp:lastModifiedBy>
  <cp:revision>3</cp:revision>
  <cp:lastPrinted>2018-02-16T07:12:00Z</cp:lastPrinted>
  <dcterms:created xsi:type="dcterms:W3CDTF">2020-07-13T07:20:00Z</dcterms:created>
  <dcterms:modified xsi:type="dcterms:W3CDTF">2020-07-29T11:46:00Z</dcterms:modified>
</cp:coreProperties>
</file>